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1C0" w:rsidRDefault="00A031C0" w:rsidP="00A031C0">
      <w:pPr>
        <w:spacing w:before="120" w:after="0" w:line="280" w:lineRule="exact"/>
        <w:ind w:left="547" w:hanging="547"/>
        <w:jc w:val="center"/>
        <w:outlineLvl w:val="0"/>
        <w:rPr>
          <w:rFonts w:ascii="Arial" w:hAnsi="Arial" w:cs="Arial"/>
          <w:b/>
          <w:sz w:val="20"/>
          <w:szCs w:val="20"/>
        </w:rPr>
      </w:pPr>
      <w:r>
        <w:rPr>
          <w:rFonts w:ascii="Arial" w:hAnsi="Arial" w:cs="Arial"/>
          <w:b/>
          <w:sz w:val="20"/>
          <w:szCs w:val="20"/>
        </w:rPr>
        <w:t>Minutes of the 76</w:t>
      </w:r>
      <w:r>
        <w:rPr>
          <w:rFonts w:ascii="Arial" w:hAnsi="Arial" w:cs="Arial"/>
          <w:b/>
          <w:sz w:val="20"/>
          <w:szCs w:val="20"/>
          <w:vertAlign w:val="superscript"/>
        </w:rPr>
        <w:t>th</w:t>
      </w:r>
      <w:r>
        <w:rPr>
          <w:rFonts w:ascii="Arial" w:hAnsi="Arial" w:cs="Arial"/>
          <w:b/>
          <w:sz w:val="20"/>
          <w:szCs w:val="20"/>
        </w:rPr>
        <w:t xml:space="preserve"> Meeting of the</w:t>
      </w:r>
    </w:p>
    <w:p w:rsidR="00A031C0" w:rsidRPr="00BC4447" w:rsidRDefault="00A031C0" w:rsidP="00A031C0">
      <w:pPr>
        <w:spacing w:before="120" w:after="0" w:line="280" w:lineRule="exact"/>
        <w:ind w:left="547" w:hanging="547"/>
        <w:jc w:val="center"/>
        <w:outlineLvl w:val="0"/>
        <w:rPr>
          <w:rFonts w:ascii="Arial" w:hAnsi="Arial" w:cs="Arial"/>
          <w:b/>
          <w:sz w:val="20"/>
          <w:szCs w:val="20"/>
        </w:rPr>
      </w:pPr>
      <w:r>
        <w:rPr>
          <w:rFonts w:ascii="Arial" w:hAnsi="Arial" w:cs="Arial"/>
          <w:b/>
          <w:sz w:val="20"/>
          <w:szCs w:val="20"/>
        </w:rPr>
        <w:t>INTERNATI</w:t>
      </w:r>
      <w:r w:rsidRPr="00BC4447">
        <w:rPr>
          <w:rFonts w:ascii="Arial" w:hAnsi="Arial" w:cs="Arial"/>
          <w:b/>
          <w:sz w:val="20"/>
          <w:szCs w:val="20"/>
        </w:rPr>
        <w:t>ONAL AUDITING AND ASSURANCE STANDARDS BOARD</w:t>
      </w:r>
    </w:p>
    <w:p w:rsidR="00A031C0" w:rsidRDefault="00A031C0" w:rsidP="00A031C0">
      <w:pPr>
        <w:tabs>
          <w:tab w:val="center" w:pos="4680"/>
          <w:tab w:val="left" w:pos="7878"/>
        </w:tabs>
        <w:spacing w:before="120" w:after="0" w:line="280" w:lineRule="exact"/>
        <w:ind w:left="547" w:hanging="547"/>
        <w:jc w:val="center"/>
        <w:outlineLvl w:val="0"/>
        <w:rPr>
          <w:rFonts w:ascii="Arial" w:hAnsi="Arial" w:cs="Arial"/>
          <w:b/>
          <w:sz w:val="20"/>
          <w:szCs w:val="20"/>
        </w:rPr>
      </w:pPr>
      <w:r w:rsidRPr="00BC4447">
        <w:rPr>
          <w:rFonts w:ascii="Arial" w:hAnsi="Arial" w:cs="Arial"/>
          <w:b/>
          <w:sz w:val="20"/>
          <w:szCs w:val="20"/>
        </w:rPr>
        <w:t>Held on</w:t>
      </w:r>
      <w:r>
        <w:rPr>
          <w:rFonts w:ascii="Arial" w:hAnsi="Arial" w:cs="Arial"/>
          <w:b/>
          <w:sz w:val="20"/>
          <w:szCs w:val="20"/>
        </w:rPr>
        <w:t xml:space="preserve"> April 26th</w:t>
      </w:r>
      <w:r w:rsidRPr="00BC4447">
        <w:rPr>
          <w:rFonts w:ascii="Arial" w:hAnsi="Arial" w:cs="Arial"/>
          <w:b/>
          <w:sz w:val="20"/>
          <w:szCs w:val="20"/>
        </w:rPr>
        <w:t>, 201</w:t>
      </w:r>
      <w:r>
        <w:rPr>
          <w:rFonts w:ascii="Arial" w:hAnsi="Arial" w:cs="Arial"/>
          <w:b/>
          <w:sz w:val="20"/>
          <w:szCs w:val="20"/>
        </w:rPr>
        <w:t>6</w:t>
      </w:r>
      <w:r w:rsidRPr="00BC4447">
        <w:rPr>
          <w:rFonts w:ascii="Arial" w:hAnsi="Arial" w:cs="Arial"/>
          <w:b/>
          <w:sz w:val="20"/>
          <w:szCs w:val="20"/>
        </w:rPr>
        <w:t xml:space="preserve"> by teleconference</w:t>
      </w:r>
    </w:p>
    <w:p w:rsidR="00E852B2" w:rsidRPr="00266AD3" w:rsidRDefault="00E852B2" w:rsidP="00A031C0">
      <w:pPr>
        <w:tabs>
          <w:tab w:val="center" w:pos="4680"/>
          <w:tab w:val="left" w:pos="7878"/>
        </w:tabs>
        <w:spacing w:before="120" w:after="0" w:line="280" w:lineRule="exact"/>
        <w:ind w:left="547" w:hanging="547"/>
        <w:jc w:val="center"/>
        <w:outlineLvl w:val="0"/>
        <w:rPr>
          <w:rFonts w:ascii="Arial" w:hAnsi="Arial" w:cs="Arial"/>
          <w:b/>
          <w:sz w:val="20"/>
          <w:szCs w:val="20"/>
        </w:rPr>
      </w:pPr>
      <w:bookmarkStart w:id="0" w:name="_GoBack"/>
      <w:r w:rsidRPr="00266AD3">
        <w:rPr>
          <w:rFonts w:ascii="Arial" w:hAnsi="Arial" w:cs="Arial"/>
          <w:b/>
          <w:sz w:val="20"/>
          <w:szCs w:val="20"/>
          <w:highlight w:val="yellow"/>
        </w:rPr>
        <w:t>[Marked for IAASB Comments]</w:t>
      </w:r>
    </w:p>
    <w:bookmarkEnd w:id="0"/>
    <w:p w:rsidR="00A031C0" w:rsidRPr="00BC4447" w:rsidRDefault="00A031C0" w:rsidP="00A031C0">
      <w:pPr>
        <w:spacing w:before="120" w:after="0" w:line="280" w:lineRule="exact"/>
        <w:ind w:left="547" w:hanging="547"/>
        <w:rPr>
          <w:rFonts w:ascii="Arial" w:hAnsi="Arial" w:cs="Arial"/>
          <w:b/>
          <w:sz w:val="20"/>
          <w:szCs w:val="20"/>
        </w:rPr>
      </w:pPr>
    </w:p>
    <w:tbl>
      <w:tblPr>
        <w:tblStyle w:val="TableGrid"/>
        <w:tblW w:w="4999" w:type="pct"/>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7"/>
        <w:gridCol w:w="3693"/>
        <w:gridCol w:w="4278"/>
      </w:tblGrid>
      <w:tr w:rsidR="00A031C0" w:rsidRPr="00BC4447" w:rsidTr="005E606B">
        <w:trPr>
          <w:trHeight w:val="305"/>
        </w:trPr>
        <w:tc>
          <w:tcPr>
            <w:tcW w:w="741" w:type="pct"/>
          </w:tcPr>
          <w:p w:rsidR="00A031C0" w:rsidRPr="00B15B2F" w:rsidRDefault="00A031C0" w:rsidP="005E606B">
            <w:pPr>
              <w:spacing w:before="120" w:after="0"/>
              <w:ind w:left="547" w:hanging="547"/>
              <w:jc w:val="both"/>
              <w:rPr>
                <w:rFonts w:ascii="Arial" w:eastAsia="MS Mincho" w:hAnsi="Arial" w:cs="Arial"/>
                <w:b/>
                <w:bCs/>
                <w:kern w:val="8"/>
                <w:sz w:val="20"/>
                <w:szCs w:val="20"/>
                <w:lang w:bidi="he-IL"/>
              </w:rPr>
            </w:pPr>
          </w:p>
        </w:tc>
        <w:tc>
          <w:tcPr>
            <w:tcW w:w="1973" w:type="pct"/>
          </w:tcPr>
          <w:p w:rsidR="00A031C0" w:rsidRPr="00B15B2F" w:rsidRDefault="00A031C0" w:rsidP="005E606B">
            <w:pPr>
              <w:spacing w:before="120" w:after="0"/>
              <w:ind w:left="547" w:hanging="547"/>
              <w:jc w:val="both"/>
              <w:rPr>
                <w:rFonts w:ascii="Arial" w:eastAsia="MS Mincho" w:hAnsi="Arial" w:cs="Arial"/>
                <w:b/>
                <w:bCs/>
                <w:kern w:val="8"/>
                <w:sz w:val="20"/>
                <w:szCs w:val="20"/>
                <w:lang w:bidi="he-IL"/>
              </w:rPr>
            </w:pPr>
            <w:r w:rsidRPr="00B15B2F">
              <w:rPr>
                <w:rFonts w:ascii="Arial" w:eastAsia="MS Mincho" w:hAnsi="Arial" w:cs="Arial"/>
                <w:b/>
                <w:bCs/>
                <w:kern w:val="8"/>
                <w:sz w:val="20"/>
                <w:szCs w:val="20"/>
                <w:lang w:bidi="he-IL"/>
              </w:rPr>
              <w:t>Voting Members</w:t>
            </w:r>
          </w:p>
        </w:tc>
        <w:tc>
          <w:tcPr>
            <w:tcW w:w="2286" w:type="pct"/>
          </w:tcPr>
          <w:p w:rsidR="00A031C0" w:rsidRPr="00B15B2F" w:rsidRDefault="00A031C0" w:rsidP="005E606B">
            <w:pPr>
              <w:tabs>
                <w:tab w:val="left" w:pos="2691"/>
              </w:tabs>
              <w:spacing w:before="120" w:after="0"/>
              <w:ind w:left="547" w:hanging="547"/>
              <w:jc w:val="both"/>
              <w:rPr>
                <w:rFonts w:ascii="Arial" w:eastAsia="MS Mincho" w:hAnsi="Arial" w:cs="Arial"/>
                <w:b/>
                <w:bCs/>
                <w:kern w:val="8"/>
                <w:sz w:val="20"/>
                <w:szCs w:val="20"/>
                <w:lang w:bidi="he-IL"/>
              </w:rPr>
            </w:pPr>
            <w:r w:rsidRPr="00B15B2F">
              <w:rPr>
                <w:rFonts w:ascii="Arial" w:eastAsia="MS Mincho" w:hAnsi="Arial" w:cs="Arial"/>
                <w:b/>
                <w:bCs/>
                <w:kern w:val="8"/>
                <w:sz w:val="20"/>
                <w:szCs w:val="20"/>
                <w:lang w:bidi="he-IL"/>
              </w:rPr>
              <w:t>Technical Advisors</w:t>
            </w:r>
            <w:r w:rsidRPr="00B15B2F">
              <w:rPr>
                <w:rFonts w:ascii="Arial" w:eastAsia="MS Mincho" w:hAnsi="Arial" w:cs="Arial"/>
                <w:b/>
                <w:bCs/>
                <w:kern w:val="8"/>
                <w:sz w:val="20"/>
                <w:szCs w:val="20"/>
                <w:lang w:bidi="he-IL"/>
              </w:rPr>
              <w:tab/>
            </w:r>
          </w:p>
        </w:tc>
      </w:tr>
      <w:tr w:rsidR="00A031C0" w:rsidRPr="00BC4447" w:rsidTr="005E606B">
        <w:tc>
          <w:tcPr>
            <w:tcW w:w="741" w:type="pct"/>
          </w:tcPr>
          <w:p w:rsidR="00A031C0" w:rsidRPr="00B15B2F" w:rsidRDefault="00A031C0" w:rsidP="005E606B">
            <w:pPr>
              <w:spacing w:before="12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Present:</w:t>
            </w: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kern w:val="8"/>
                <w:sz w:val="20"/>
                <w:szCs w:val="20"/>
                <w:lang w:bidi="he-IL"/>
              </w:rPr>
            </w:pPr>
          </w:p>
        </w:tc>
        <w:tc>
          <w:tcPr>
            <w:tcW w:w="1973" w:type="pct"/>
          </w:tcPr>
          <w:p w:rsidR="00A031C0" w:rsidRPr="00B15B2F" w:rsidRDefault="00A031C0" w:rsidP="005E606B">
            <w:pPr>
              <w:spacing w:before="100" w:after="0"/>
              <w:ind w:left="547" w:hanging="547"/>
              <w:jc w:val="both"/>
              <w:rPr>
                <w:rFonts w:ascii="Arial" w:eastAsia="MS Mincho" w:hAnsi="Arial" w:cs="Arial"/>
                <w:kern w:val="8"/>
                <w:sz w:val="20"/>
                <w:szCs w:val="20"/>
                <w:lang w:val="en-US" w:bidi="he-IL"/>
              </w:rPr>
            </w:pPr>
            <w:r w:rsidRPr="00B15B2F">
              <w:rPr>
                <w:rFonts w:ascii="Arial" w:eastAsia="MS Mincho" w:hAnsi="Arial" w:cs="Arial"/>
                <w:kern w:val="8"/>
                <w:sz w:val="20"/>
                <w:szCs w:val="20"/>
                <w:lang w:val="en-US" w:bidi="he-IL"/>
              </w:rPr>
              <w:t>Charles Landes (Deputy Chair)</w:t>
            </w:r>
          </w:p>
          <w:p w:rsidR="00A031C0" w:rsidRPr="00B15B2F" w:rsidRDefault="00A031C0" w:rsidP="005E606B">
            <w:pPr>
              <w:spacing w:before="100" w:after="0"/>
              <w:ind w:left="547" w:hanging="547"/>
              <w:jc w:val="both"/>
              <w:rPr>
                <w:rFonts w:ascii="Arial" w:eastAsia="MS Mincho" w:hAnsi="Arial" w:cs="Arial"/>
                <w:kern w:val="8"/>
                <w:sz w:val="20"/>
                <w:szCs w:val="20"/>
                <w:lang w:val="es-AR" w:bidi="he-IL"/>
              </w:rPr>
            </w:pPr>
            <w:r w:rsidRPr="00B15B2F">
              <w:rPr>
                <w:rFonts w:ascii="Arial" w:eastAsia="MS Mincho" w:hAnsi="Arial" w:cs="Arial"/>
                <w:kern w:val="8"/>
                <w:sz w:val="20"/>
                <w:szCs w:val="20"/>
                <w:lang w:val="es-AR" w:bidi="he-IL"/>
              </w:rPr>
              <w:t>Abhijit Bandyopadhyay</w:t>
            </w:r>
          </w:p>
          <w:p w:rsidR="00A031C0" w:rsidRPr="00B15B2F" w:rsidRDefault="00A031C0" w:rsidP="005E606B">
            <w:pPr>
              <w:spacing w:before="100" w:after="0"/>
              <w:ind w:left="547" w:hanging="547"/>
              <w:jc w:val="both"/>
              <w:rPr>
                <w:rFonts w:ascii="Arial" w:eastAsia="MS Mincho" w:hAnsi="Arial" w:cs="Arial"/>
                <w:kern w:val="8"/>
                <w:sz w:val="20"/>
                <w:szCs w:val="20"/>
                <w:lang w:val="es-AR" w:bidi="he-IL"/>
              </w:rPr>
            </w:pPr>
            <w:r w:rsidRPr="00B15B2F">
              <w:rPr>
                <w:rFonts w:ascii="Arial" w:eastAsia="MS Mincho" w:hAnsi="Arial" w:cs="Arial"/>
                <w:kern w:val="8"/>
                <w:sz w:val="20"/>
                <w:szCs w:val="20"/>
                <w:lang w:val="es-AR" w:bidi="he-IL"/>
              </w:rPr>
              <w:t xml:space="preserve">Jean </w:t>
            </w:r>
            <w:proofErr w:type="spellStart"/>
            <w:r w:rsidRPr="00B15B2F">
              <w:rPr>
                <w:rFonts w:ascii="Arial" w:eastAsia="MS Mincho" w:hAnsi="Arial" w:cs="Arial"/>
                <w:kern w:val="8"/>
                <w:sz w:val="20"/>
                <w:szCs w:val="20"/>
                <w:lang w:val="es-AR" w:bidi="he-IL"/>
              </w:rPr>
              <w:t>Blascos</w:t>
            </w:r>
            <w:proofErr w:type="spellEnd"/>
          </w:p>
          <w:p w:rsidR="00A031C0" w:rsidRPr="00B15B2F" w:rsidRDefault="00A031C0" w:rsidP="005E606B">
            <w:pPr>
              <w:spacing w:before="100" w:after="0"/>
              <w:ind w:left="547" w:hanging="547"/>
              <w:jc w:val="both"/>
              <w:rPr>
                <w:rFonts w:ascii="Arial" w:eastAsia="MS Mincho" w:hAnsi="Arial" w:cs="Arial"/>
                <w:kern w:val="8"/>
                <w:sz w:val="20"/>
                <w:szCs w:val="20"/>
                <w:lang w:val="es-AR" w:bidi="he-IL"/>
              </w:rPr>
            </w:pPr>
            <w:r w:rsidRPr="00B15B2F">
              <w:rPr>
                <w:rFonts w:ascii="Arial" w:eastAsia="MS Mincho" w:hAnsi="Arial" w:cs="Arial"/>
                <w:kern w:val="8"/>
                <w:sz w:val="20"/>
                <w:szCs w:val="20"/>
                <w:lang w:val="es-AR" w:bidi="he-IL"/>
              </w:rPr>
              <w:t>Fiona Campbell</w:t>
            </w:r>
          </w:p>
          <w:p w:rsidR="00A031C0" w:rsidRPr="00B15B2F" w:rsidRDefault="00A031C0" w:rsidP="005E606B">
            <w:pPr>
              <w:spacing w:before="100" w:after="0"/>
              <w:ind w:left="547" w:hanging="547"/>
              <w:jc w:val="both"/>
              <w:rPr>
                <w:rFonts w:ascii="Arial" w:eastAsia="MS Mincho" w:hAnsi="Arial" w:cs="Arial"/>
                <w:kern w:val="8"/>
                <w:sz w:val="20"/>
                <w:szCs w:val="20"/>
                <w:lang w:val="en-US" w:bidi="he-IL"/>
              </w:rPr>
            </w:pPr>
            <w:r w:rsidRPr="00B15B2F">
              <w:rPr>
                <w:rFonts w:ascii="Arial" w:eastAsia="MS Mincho" w:hAnsi="Arial" w:cs="Arial"/>
                <w:kern w:val="8"/>
                <w:sz w:val="20"/>
                <w:szCs w:val="20"/>
                <w:lang w:val="en-US" w:bidi="he-IL"/>
              </w:rPr>
              <w:t xml:space="preserve">Robert </w:t>
            </w:r>
            <w:proofErr w:type="spellStart"/>
            <w:r w:rsidRPr="00B15B2F">
              <w:rPr>
                <w:rFonts w:ascii="Arial" w:eastAsia="MS Mincho" w:hAnsi="Arial" w:cs="Arial"/>
                <w:kern w:val="8"/>
                <w:sz w:val="20"/>
                <w:szCs w:val="20"/>
                <w:lang w:val="en-US" w:bidi="he-IL"/>
              </w:rPr>
              <w:t>Dohrer</w:t>
            </w:r>
            <w:proofErr w:type="spellEnd"/>
          </w:p>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 xml:space="preserve">Karin French </w:t>
            </w:r>
          </w:p>
          <w:p w:rsidR="00A031C0" w:rsidRPr="00B15B2F" w:rsidRDefault="00A031C0" w:rsidP="005E606B">
            <w:pPr>
              <w:tabs>
                <w:tab w:val="center" w:pos="1853"/>
              </w:tabs>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 xml:space="preserve">Marek Grabowski </w:t>
            </w:r>
          </w:p>
          <w:p w:rsidR="00A031C0" w:rsidRPr="00B15B2F" w:rsidRDefault="00A031C0" w:rsidP="005E606B">
            <w:pPr>
              <w:tabs>
                <w:tab w:val="center" w:pos="1853"/>
              </w:tabs>
              <w:spacing w:before="100" w:after="0"/>
              <w:ind w:left="547" w:hanging="547"/>
              <w:jc w:val="both"/>
              <w:rPr>
                <w:rFonts w:ascii="Arial" w:eastAsia="MS Mincho" w:hAnsi="Arial" w:cs="Arial"/>
                <w:kern w:val="8"/>
                <w:sz w:val="20"/>
                <w:szCs w:val="20"/>
                <w:lang w:val="de-DE" w:bidi="he-IL"/>
              </w:rPr>
            </w:pPr>
            <w:r w:rsidRPr="00B15B2F">
              <w:rPr>
                <w:rFonts w:ascii="Arial" w:eastAsia="MS Mincho" w:hAnsi="Arial" w:cs="Arial"/>
                <w:kern w:val="8"/>
                <w:sz w:val="20"/>
                <w:szCs w:val="20"/>
                <w:lang w:val="de-DE" w:bidi="he-IL"/>
              </w:rPr>
              <w:t>Merran Kelsall</w:t>
            </w:r>
          </w:p>
          <w:p w:rsidR="00A031C0" w:rsidRPr="00B15B2F" w:rsidRDefault="00A031C0" w:rsidP="005E606B">
            <w:pPr>
              <w:spacing w:before="100" w:after="0"/>
              <w:ind w:left="547" w:hanging="547"/>
              <w:jc w:val="both"/>
              <w:rPr>
                <w:rFonts w:ascii="Arial" w:eastAsia="MS Mincho" w:hAnsi="Arial" w:cs="Arial"/>
                <w:kern w:val="8"/>
                <w:sz w:val="20"/>
                <w:szCs w:val="20"/>
                <w:lang w:val="de-DE" w:bidi="he-IL"/>
              </w:rPr>
            </w:pPr>
            <w:r w:rsidRPr="00B15B2F">
              <w:rPr>
                <w:rFonts w:ascii="Arial" w:eastAsia="MS Mincho" w:hAnsi="Arial" w:cs="Arial"/>
                <w:kern w:val="8"/>
                <w:sz w:val="20"/>
                <w:szCs w:val="20"/>
                <w:lang w:val="de-DE" w:bidi="he-IL"/>
              </w:rPr>
              <w:t>Brendan Murtagh</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Marc Pickeur</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Ron Salole</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Rich Sharko</w:t>
            </w:r>
          </w:p>
          <w:p w:rsidR="00A031C0" w:rsidRPr="00B15B2F" w:rsidRDefault="00A031C0" w:rsidP="005E606B">
            <w:pPr>
              <w:spacing w:before="100" w:after="0"/>
              <w:ind w:left="547" w:hanging="547"/>
              <w:jc w:val="both"/>
              <w:rPr>
                <w:rFonts w:ascii="Arial" w:eastAsia="MS Mincho" w:hAnsi="Arial" w:cs="Arial"/>
                <w:kern w:val="8"/>
                <w:sz w:val="20"/>
                <w:szCs w:val="20"/>
                <w:lang w:val="nl-NL" w:bidi="he-IL"/>
              </w:rPr>
            </w:pPr>
            <w:r w:rsidRPr="00B15B2F">
              <w:rPr>
                <w:rFonts w:ascii="Arial" w:eastAsia="MS Mincho" w:hAnsi="Arial" w:cs="Arial"/>
                <w:kern w:val="8"/>
                <w:sz w:val="20"/>
                <w:szCs w:val="20"/>
                <w:lang w:val="nl-NL" w:bidi="he-IL"/>
              </w:rPr>
              <w:t xml:space="preserve">Sayaka Sumida </w:t>
            </w:r>
          </w:p>
          <w:p w:rsidR="00A031C0" w:rsidRPr="00B15B2F" w:rsidRDefault="00A031C0" w:rsidP="005E606B">
            <w:pPr>
              <w:spacing w:before="100" w:after="0"/>
              <w:ind w:left="547" w:hanging="547"/>
              <w:jc w:val="both"/>
              <w:rPr>
                <w:rFonts w:ascii="Arial" w:eastAsia="MS Mincho" w:hAnsi="Arial" w:cs="Arial"/>
                <w:kern w:val="8"/>
                <w:sz w:val="20"/>
                <w:szCs w:val="20"/>
                <w:lang w:val="nl-NL" w:bidi="he-IL"/>
              </w:rPr>
            </w:pPr>
            <w:r w:rsidRPr="00B15B2F">
              <w:rPr>
                <w:rFonts w:ascii="Arial" w:eastAsia="MS Mincho" w:hAnsi="Arial" w:cs="Arial"/>
                <w:kern w:val="8"/>
                <w:sz w:val="20"/>
                <w:szCs w:val="20"/>
                <w:lang w:val="nl-NL" w:bidi="he-IL"/>
              </w:rPr>
              <w:t>Imran Vanker</w:t>
            </w:r>
          </w:p>
          <w:p w:rsidR="00A031C0" w:rsidRPr="00B15B2F" w:rsidRDefault="00A031C0" w:rsidP="005E606B">
            <w:pPr>
              <w:spacing w:before="100" w:after="0"/>
              <w:ind w:left="547" w:hanging="547"/>
              <w:jc w:val="both"/>
              <w:rPr>
                <w:rFonts w:ascii="Arial" w:eastAsia="MS Mincho" w:hAnsi="Arial" w:cs="Arial"/>
                <w:kern w:val="8"/>
                <w:sz w:val="20"/>
                <w:szCs w:val="20"/>
                <w:lang w:val="nl-NL" w:bidi="he-IL"/>
              </w:rPr>
            </w:pPr>
            <w:r w:rsidRPr="00B15B2F">
              <w:rPr>
                <w:rFonts w:ascii="Arial" w:eastAsia="MS Mincho" w:hAnsi="Arial" w:cs="Arial"/>
                <w:kern w:val="8"/>
                <w:sz w:val="20"/>
                <w:szCs w:val="20"/>
                <w:lang w:val="nl-NL" w:bidi="he-IL"/>
              </w:rPr>
              <w:t>Ge Zhang</w:t>
            </w:r>
          </w:p>
          <w:p w:rsidR="00A031C0" w:rsidRPr="00B15B2F" w:rsidRDefault="00A031C0" w:rsidP="005E606B">
            <w:pPr>
              <w:spacing w:before="100" w:after="120"/>
              <w:ind w:left="547" w:hanging="547"/>
              <w:jc w:val="both"/>
              <w:rPr>
                <w:rFonts w:ascii="Arial" w:eastAsia="MS Mincho" w:hAnsi="Arial" w:cs="Arial"/>
                <w:kern w:val="8"/>
                <w:sz w:val="20"/>
                <w:szCs w:val="20"/>
                <w:lang w:val="nl-NL" w:bidi="he-IL"/>
              </w:rPr>
            </w:pPr>
            <w:r w:rsidRPr="00B15B2F">
              <w:rPr>
                <w:rFonts w:ascii="Arial" w:eastAsia="MS Mincho" w:hAnsi="Arial" w:cs="Arial"/>
                <w:kern w:val="8"/>
                <w:sz w:val="20"/>
                <w:szCs w:val="20"/>
                <w:lang w:val="nl-NL" w:bidi="he-IL"/>
              </w:rPr>
              <w:t>Megan Zietsman</w:t>
            </w:r>
          </w:p>
        </w:tc>
        <w:tc>
          <w:tcPr>
            <w:tcW w:w="2286" w:type="pct"/>
          </w:tcPr>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 xml:space="preserve">Sara Ashton </w:t>
            </w:r>
            <w:r w:rsidRPr="00B15B2F">
              <w:rPr>
                <w:rFonts w:ascii="Arial" w:eastAsia="Times New Roman" w:hAnsi="Arial" w:cs="Arial"/>
                <w:kern w:val="8"/>
                <w:sz w:val="20"/>
                <w:szCs w:val="20"/>
                <w:lang w:bidi="he-IL"/>
              </w:rPr>
              <w:t>(Ms. French)</w:t>
            </w:r>
          </w:p>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 xml:space="preserve">Wolf </w:t>
            </w:r>
            <w:proofErr w:type="spellStart"/>
            <w:r w:rsidRPr="00B15B2F">
              <w:rPr>
                <w:rFonts w:ascii="Arial" w:eastAsia="Times New Roman" w:hAnsi="Arial" w:cs="Arial"/>
                <w:kern w:val="8"/>
                <w:sz w:val="20"/>
                <w:szCs w:val="20"/>
                <w:lang w:val="en-US" w:bidi="he-IL"/>
              </w:rPr>
              <w:t>Böhm</w:t>
            </w:r>
            <w:proofErr w:type="spellEnd"/>
            <w:r w:rsidRPr="00B15B2F">
              <w:rPr>
                <w:rFonts w:ascii="Arial" w:eastAsia="Times New Roman" w:hAnsi="Arial" w:cs="Arial"/>
                <w:kern w:val="8"/>
                <w:sz w:val="20"/>
                <w:szCs w:val="20"/>
                <w:lang w:val="en-US" w:bidi="he-IL"/>
              </w:rPr>
              <w:t xml:space="preserve"> (Ms. </w:t>
            </w:r>
            <w:proofErr w:type="spellStart"/>
            <w:r w:rsidRPr="00B15B2F">
              <w:rPr>
                <w:rFonts w:ascii="Arial" w:eastAsia="MS Mincho" w:hAnsi="Arial" w:cs="Arial"/>
                <w:kern w:val="8"/>
                <w:sz w:val="20"/>
                <w:szCs w:val="20"/>
                <w:lang w:val="en-US" w:bidi="he-IL"/>
              </w:rPr>
              <w:t>Köhler</w:t>
            </w:r>
            <w:proofErr w:type="spellEnd"/>
            <w:r w:rsidRPr="00B15B2F">
              <w:rPr>
                <w:rFonts w:ascii="Arial" w:eastAsia="MS Mincho" w:hAnsi="Arial" w:cs="Arial"/>
                <w:kern w:val="8"/>
                <w:sz w:val="20"/>
                <w:szCs w:val="20"/>
                <w:lang w:val="en-US" w:bidi="he-IL"/>
              </w:rPr>
              <w:t>)</w:t>
            </w:r>
          </w:p>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Dora Burzenski (Ms. Zietsman)</w:t>
            </w:r>
          </w:p>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proofErr w:type="spellStart"/>
            <w:r w:rsidRPr="00B15B2F">
              <w:rPr>
                <w:rFonts w:ascii="Arial" w:eastAsia="Times New Roman" w:hAnsi="Arial" w:cs="Arial"/>
                <w:kern w:val="8"/>
                <w:sz w:val="20"/>
                <w:szCs w:val="20"/>
                <w:lang w:val="en-US" w:bidi="he-IL"/>
              </w:rPr>
              <w:t>Ahava</w:t>
            </w:r>
            <w:proofErr w:type="spellEnd"/>
            <w:r w:rsidRPr="00B15B2F">
              <w:rPr>
                <w:rFonts w:ascii="Arial" w:eastAsia="Times New Roman" w:hAnsi="Arial" w:cs="Arial"/>
                <w:kern w:val="8"/>
                <w:sz w:val="20"/>
                <w:szCs w:val="20"/>
                <w:lang w:val="en-US" w:bidi="he-IL"/>
              </w:rPr>
              <w:t xml:space="preserve"> Goldman (Mr. </w:t>
            </w:r>
            <w:proofErr w:type="spellStart"/>
            <w:r w:rsidRPr="00B15B2F">
              <w:rPr>
                <w:rFonts w:ascii="Arial" w:eastAsia="MS Mincho" w:hAnsi="Arial" w:cs="Arial"/>
                <w:kern w:val="8"/>
                <w:sz w:val="20"/>
                <w:szCs w:val="20"/>
                <w:lang w:val="en-US" w:bidi="he-IL"/>
              </w:rPr>
              <w:t>Dohrer</w:t>
            </w:r>
            <w:proofErr w:type="spellEnd"/>
            <w:r w:rsidRPr="00B15B2F">
              <w:rPr>
                <w:rFonts w:ascii="Arial" w:eastAsia="MS Mincho" w:hAnsi="Arial" w:cs="Arial"/>
                <w:kern w:val="8"/>
                <w:sz w:val="20"/>
                <w:szCs w:val="20"/>
                <w:lang w:val="en-US" w:bidi="he-IL"/>
              </w:rPr>
              <w:t>)</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Hiram Hasty (Mr. Landes)</w:t>
            </w:r>
          </w:p>
          <w:p w:rsidR="00A031C0" w:rsidRPr="00B15B2F" w:rsidRDefault="00A031C0" w:rsidP="005E606B">
            <w:pPr>
              <w:spacing w:before="100" w:after="0"/>
              <w:ind w:left="547" w:hanging="547"/>
              <w:jc w:val="both"/>
              <w:rPr>
                <w:rFonts w:ascii="Arial" w:eastAsia="Times New Roman" w:hAnsi="Arial" w:cs="Arial"/>
                <w:kern w:val="8"/>
                <w:sz w:val="20"/>
                <w:szCs w:val="20"/>
                <w:lang w:val="en-US" w:bidi="he-IL"/>
              </w:rPr>
            </w:pPr>
            <w:r w:rsidRPr="00B15B2F">
              <w:rPr>
                <w:rFonts w:ascii="Arial" w:eastAsia="Times New Roman" w:hAnsi="Arial" w:cs="Arial"/>
                <w:kern w:val="8"/>
                <w:sz w:val="20"/>
                <w:szCs w:val="20"/>
                <w:lang w:val="en-US" w:bidi="he-IL"/>
              </w:rPr>
              <w:t xml:space="preserve">Susan Jones (Mr. </w:t>
            </w:r>
            <w:proofErr w:type="spellStart"/>
            <w:r w:rsidRPr="00B15B2F">
              <w:rPr>
                <w:rFonts w:ascii="Arial" w:eastAsia="Times New Roman" w:hAnsi="Arial" w:cs="Arial"/>
                <w:kern w:val="8"/>
                <w:sz w:val="20"/>
                <w:szCs w:val="20"/>
                <w:lang w:val="en-US" w:bidi="he-IL"/>
              </w:rPr>
              <w:t>Blascos</w:t>
            </w:r>
            <w:proofErr w:type="spellEnd"/>
            <w:r w:rsidRPr="00B15B2F">
              <w:rPr>
                <w:rFonts w:ascii="Arial" w:eastAsia="Times New Roman" w:hAnsi="Arial" w:cs="Arial"/>
                <w:kern w:val="8"/>
                <w:sz w:val="20"/>
                <w:szCs w:val="20"/>
                <w:lang w:val="en-US" w:bidi="he-IL"/>
              </w:rPr>
              <w:t xml:space="preserve">) </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Jamie Shannon (Mr. Sharko)</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Eric Turner (Mr. Salole)</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Denise Weber (Ms. Campbell)</w:t>
            </w:r>
          </w:p>
          <w:p w:rsidR="001F4014"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MS Mincho" w:hAnsi="Arial" w:cs="Arial"/>
                <w:kern w:val="8"/>
                <w:sz w:val="20"/>
                <w:szCs w:val="20"/>
                <w:lang w:bidi="he-IL"/>
              </w:rPr>
              <w:t>Cindy Yang (</w:t>
            </w:r>
            <w:r w:rsidRPr="00B15B2F">
              <w:rPr>
                <w:rFonts w:ascii="Arial" w:eastAsia="Times New Roman" w:hAnsi="Arial" w:cs="Arial"/>
                <w:kern w:val="8"/>
                <w:sz w:val="20"/>
                <w:szCs w:val="20"/>
                <w:lang w:bidi="he-IL"/>
              </w:rPr>
              <w:t>Mr. Zhang</w:t>
            </w:r>
            <w:r w:rsidRPr="00B15B2F">
              <w:rPr>
                <w:color w:val="000000"/>
              </w:rPr>
              <w:t>)</w:t>
            </w:r>
          </w:p>
          <w:p w:rsidR="001F4014" w:rsidRPr="001F4014" w:rsidRDefault="001F4014" w:rsidP="001F4014">
            <w:pPr>
              <w:rPr>
                <w:rFonts w:ascii="Arial" w:eastAsia="Times New Roman" w:hAnsi="Arial" w:cs="Arial"/>
                <w:sz w:val="20"/>
                <w:szCs w:val="20"/>
                <w:lang w:bidi="he-IL"/>
              </w:rPr>
            </w:pPr>
          </w:p>
          <w:p w:rsidR="001F4014" w:rsidRPr="001F4014" w:rsidRDefault="001F4014" w:rsidP="001F4014">
            <w:pPr>
              <w:rPr>
                <w:rFonts w:ascii="Arial" w:eastAsia="Times New Roman" w:hAnsi="Arial" w:cs="Arial"/>
                <w:sz w:val="20"/>
                <w:szCs w:val="20"/>
                <w:lang w:bidi="he-IL"/>
              </w:rPr>
            </w:pPr>
          </w:p>
          <w:p w:rsidR="001F4014" w:rsidRDefault="001F4014" w:rsidP="001F4014">
            <w:pPr>
              <w:rPr>
                <w:rFonts w:ascii="Arial" w:eastAsia="Times New Roman" w:hAnsi="Arial" w:cs="Arial"/>
                <w:sz w:val="20"/>
                <w:szCs w:val="20"/>
                <w:lang w:bidi="he-IL"/>
              </w:rPr>
            </w:pPr>
          </w:p>
          <w:p w:rsidR="001F4014" w:rsidRDefault="001F4014" w:rsidP="001F4014">
            <w:pPr>
              <w:rPr>
                <w:rFonts w:ascii="Arial" w:eastAsia="Times New Roman" w:hAnsi="Arial" w:cs="Arial"/>
                <w:sz w:val="20"/>
                <w:szCs w:val="20"/>
                <w:lang w:bidi="he-IL"/>
              </w:rPr>
            </w:pPr>
          </w:p>
          <w:p w:rsidR="00A031C0" w:rsidRPr="001F4014" w:rsidRDefault="00A031C0" w:rsidP="001F4014">
            <w:pPr>
              <w:ind w:firstLine="720"/>
              <w:rPr>
                <w:rFonts w:ascii="Arial" w:eastAsia="Times New Roman" w:hAnsi="Arial" w:cs="Arial"/>
                <w:sz w:val="20"/>
                <w:szCs w:val="20"/>
                <w:lang w:bidi="he-IL"/>
              </w:rPr>
            </w:pPr>
          </w:p>
        </w:tc>
      </w:tr>
      <w:tr w:rsidR="00A031C0" w:rsidRPr="00BC4447" w:rsidTr="005E606B">
        <w:tc>
          <w:tcPr>
            <w:tcW w:w="741" w:type="pct"/>
          </w:tcPr>
          <w:p w:rsidR="00A031C0" w:rsidRPr="00B15B2F" w:rsidRDefault="00A031C0" w:rsidP="005E606B">
            <w:pPr>
              <w:spacing w:before="12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Apologies:</w:t>
            </w:r>
          </w:p>
        </w:tc>
        <w:tc>
          <w:tcPr>
            <w:tcW w:w="1973" w:type="pct"/>
          </w:tcPr>
          <w:p w:rsidR="00A031C0" w:rsidRPr="00B15B2F" w:rsidRDefault="00A031C0" w:rsidP="005E606B">
            <w:pPr>
              <w:spacing w:before="100" w:after="0"/>
              <w:ind w:left="547" w:hanging="547"/>
              <w:jc w:val="both"/>
              <w:rPr>
                <w:rFonts w:ascii="Arial" w:eastAsia="MS Mincho" w:hAnsi="Arial" w:cs="Arial"/>
                <w:kern w:val="8"/>
                <w:sz w:val="20"/>
                <w:szCs w:val="20"/>
                <w:lang w:bidi="he-IL"/>
              </w:rPr>
            </w:pPr>
            <w:proofErr w:type="spellStart"/>
            <w:r w:rsidRPr="00B15B2F">
              <w:rPr>
                <w:rFonts w:ascii="Arial" w:eastAsia="MS Mincho" w:hAnsi="Arial" w:cs="Arial"/>
                <w:kern w:val="8"/>
                <w:sz w:val="20"/>
                <w:szCs w:val="20"/>
                <w:lang w:bidi="he-IL"/>
              </w:rPr>
              <w:t>Prof.</w:t>
            </w:r>
            <w:proofErr w:type="spellEnd"/>
            <w:r w:rsidRPr="00B15B2F">
              <w:rPr>
                <w:rFonts w:ascii="Arial" w:eastAsia="MS Mincho" w:hAnsi="Arial" w:cs="Arial"/>
                <w:kern w:val="8"/>
                <w:sz w:val="20"/>
                <w:szCs w:val="20"/>
                <w:lang w:bidi="he-IL"/>
              </w:rPr>
              <w:t xml:space="preserve"> Schilder (Chairman)</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 xml:space="preserve">Annette </w:t>
            </w:r>
            <w:proofErr w:type="spellStart"/>
            <w:r w:rsidRPr="00B15B2F">
              <w:rPr>
                <w:rFonts w:ascii="Arial" w:eastAsia="MS Mincho" w:hAnsi="Arial" w:cs="Arial"/>
                <w:kern w:val="8"/>
                <w:sz w:val="20"/>
                <w:szCs w:val="20"/>
                <w:lang w:bidi="he-IL"/>
              </w:rPr>
              <w:t>Köhler</w:t>
            </w:r>
            <w:proofErr w:type="spellEnd"/>
            <w:r w:rsidRPr="00B15B2F">
              <w:rPr>
                <w:rFonts w:ascii="Arial" w:eastAsia="MS Mincho" w:hAnsi="Arial" w:cs="Arial"/>
                <w:kern w:val="8"/>
                <w:sz w:val="20"/>
                <w:szCs w:val="20"/>
                <w:lang w:bidi="he-IL"/>
              </w:rPr>
              <w:t xml:space="preserve"> </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p>
        </w:tc>
        <w:tc>
          <w:tcPr>
            <w:tcW w:w="2286" w:type="pct"/>
          </w:tcPr>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Chun Wee Chiew (Mr. Murtagh)</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MS Mincho" w:hAnsi="Arial" w:cs="Arial"/>
                <w:kern w:val="8"/>
                <w:sz w:val="20"/>
                <w:szCs w:val="20"/>
                <w:lang w:bidi="he-IL"/>
              </w:rPr>
              <w:t xml:space="preserve">Sachiko Kai </w:t>
            </w:r>
            <w:r w:rsidRPr="00B15B2F">
              <w:rPr>
                <w:rFonts w:ascii="Arial" w:eastAsia="Times New Roman" w:hAnsi="Arial" w:cs="Arial"/>
                <w:kern w:val="8"/>
                <w:sz w:val="20"/>
                <w:szCs w:val="20"/>
                <w:lang w:bidi="he-IL"/>
              </w:rPr>
              <w:t>(Ms. Sumida)</w:t>
            </w:r>
          </w:p>
          <w:p w:rsidR="00DD71C0" w:rsidRDefault="00DD71C0" w:rsidP="005E606B">
            <w:pPr>
              <w:spacing w:before="100" w:after="0"/>
              <w:ind w:left="547" w:hanging="547"/>
              <w:jc w:val="both"/>
              <w:rPr>
                <w:rFonts w:ascii="Arial" w:eastAsia="Times New Roman" w:hAnsi="Arial" w:cs="Arial"/>
                <w:kern w:val="8"/>
                <w:sz w:val="20"/>
                <w:szCs w:val="20"/>
                <w:lang w:val="en-US" w:bidi="he-IL"/>
              </w:rPr>
            </w:pPr>
            <w:r w:rsidRPr="00DD71C0">
              <w:rPr>
                <w:rFonts w:ascii="Arial" w:eastAsia="Times New Roman" w:hAnsi="Arial" w:cs="Arial"/>
                <w:kern w:val="8"/>
                <w:sz w:val="20"/>
                <w:szCs w:val="20"/>
                <w:lang w:val="en-US" w:bidi="he-IL"/>
              </w:rPr>
              <w:t xml:space="preserve">Alejandro Gonzalez (Mr. </w:t>
            </w:r>
            <w:proofErr w:type="spellStart"/>
            <w:r w:rsidRPr="00DD71C0">
              <w:rPr>
                <w:rFonts w:ascii="Arial" w:eastAsia="Times New Roman" w:hAnsi="Arial" w:cs="Arial"/>
                <w:kern w:val="8"/>
                <w:sz w:val="20"/>
                <w:szCs w:val="20"/>
                <w:lang w:val="en-US" w:bidi="he-IL"/>
              </w:rPr>
              <w:t>Coscodai</w:t>
            </w:r>
            <w:proofErr w:type="spellEnd"/>
            <w:r w:rsidRPr="00DD71C0">
              <w:rPr>
                <w:rFonts w:ascii="Arial" w:eastAsia="Times New Roman" w:hAnsi="Arial" w:cs="Arial"/>
                <w:kern w:val="8"/>
                <w:sz w:val="20"/>
                <w:szCs w:val="20"/>
                <w:lang w:val="en-US" w:bidi="he-IL"/>
              </w:rPr>
              <w:t>)</w:t>
            </w:r>
          </w:p>
          <w:p w:rsidR="00335B5D" w:rsidRDefault="00335B5D" w:rsidP="005E606B">
            <w:pPr>
              <w:spacing w:before="100" w:after="0"/>
              <w:ind w:left="547" w:hanging="547"/>
              <w:jc w:val="both"/>
              <w:rPr>
                <w:rFonts w:ascii="Arial" w:eastAsia="Times New Roman" w:hAnsi="Arial" w:cs="Arial"/>
                <w:kern w:val="8"/>
                <w:sz w:val="20"/>
                <w:szCs w:val="20"/>
                <w:lang w:bidi="he-IL"/>
              </w:rPr>
            </w:pPr>
            <w:r w:rsidRPr="00DD71C0">
              <w:rPr>
                <w:rFonts w:ascii="Arial" w:eastAsia="Times New Roman" w:hAnsi="Arial" w:cs="Arial"/>
                <w:kern w:val="8"/>
                <w:sz w:val="20"/>
                <w:szCs w:val="20"/>
                <w:lang w:val="en-US" w:bidi="he-IL"/>
              </w:rPr>
              <w:t>Josephine Jackson (Mr. Grabowski)</w:t>
            </w:r>
          </w:p>
          <w:p w:rsidR="00A031C0" w:rsidRPr="00B15B2F" w:rsidRDefault="00A031C0" w:rsidP="005E606B">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Richard Mifsud (Ms. Kelsall)</w:t>
            </w:r>
          </w:p>
          <w:p w:rsidR="00E85183" w:rsidRPr="00B15B2F" w:rsidRDefault="00A031C0" w:rsidP="00DD71C0">
            <w:pPr>
              <w:spacing w:before="100" w:after="0"/>
              <w:ind w:left="547" w:hanging="547"/>
              <w:jc w:val="both"/>
              <w:rPr>
                <w:rFonts w:ascii="Arial" w:eastAsia="Times New Roman" w:hAnsi="Arial" w:cs="Arial"/>
                <w:kern w:val="8"/>
                <w:sz w:val="20"/>
                <w:szCs w:val="20"/>
                <w:lang w:bidi="he-IL"/>
              </w:rPr>
            </w:pPr>
            <w:r w:rsidRPr="00B15B2F">
              <w:rPr>
                <w:rFonts w:ascii="Arial" w:eastAsia="Times New Roman" w:hAnsi="Arial" w:cs="Arial"/>
                <w:kern w:val="8"/>
                <w:sz w:val="20"/>
                <w:szCs w:val="20"/>
                <w:lang w:bidi="he-IL"/>
              </w:rPr>
              <w:t xml:space="preserve">Inge </w:t>
            </w:r>
            <w:proofErr w:type="spellStart"/>
            <w:r w:rsidRPr="00B15B2F">
              <w:rPr>
                <w:rFonts w:ascii="Arial" w:eastAsia="Times New Roman" w:hAnsi="Arial" w:cs="Arial"/>
                <w:kern w:val="8"/>
                <w:sz w:val="20"/>
                <w:szCs w:val="20"/>
                <w:lang w:bidi="he-IL"/>
              </w:rPr>
              <w:t>Vanbeveren</w:t>
            </w:r>
            <w:proofErr w:type="spellEnd"/>
            <w:r w:rsidRPr="00B15B2F">
              <w:rPr>
                <w:rFonts w:ascii="Arial" w:eastAsia="Times New Roman" w:hAnsi="Arial" w:cs="Arial"/>
                <w:kern w:val="8"/>
                <w:sz w:val="20"/>
                <w:szCs w:val="20"/>
                <w:lang w:bidi="he-IL"/>
              </w:rPr>
              <w:t xml:space="preserve"> (Mr. Pickeur)</w:t>
            </w:r>
          </w:p>
        </w:tc>
      </w:tr>
      <w:tr w:rsidR="00A031C0" w:rsidRPr="00BC4447" w:rsidTr="005E606B">
        <w:tc>
          <w:tcPr>
            <w:tcW w:w="741" w:type="pct"/>
          </w:tcPr>
          <w:p w:rsidR="00A031C0" w:rsidRPr="00B15B2F" w:rsidRDefault="00A031C0" w:rsidP="005E606B">
            <w:pPr>
              <w:spacing w:before="120" w:after="0"/>
              <w:ind w:left="547" w:hanging="547"/>
              <w:jc w:val="both"/>
              <w:rPr>
                <w:rFonts w:ascii="Arial" w:eastAsia="MS Mincho" w:hAnsi="Arial" w:cs="Arial"/>
                <w:kern w:val="8"/>
                <w:sz w:val="20"/>
                <w:szCs w:val="20"/>
                <w:lang w:bidi="he-IL"/>
              </w:rPr>
            </w:pPr>
          </w:p>
        </w:tc>
        <w:tc>
          <w:tcPr>
            <w:tcW w:w="1973" w:type="pct"/>
          </w:tcPr>
          <w:p w:rsidR="00A031C0" w:rsidRPr="00B15B2F" w:rsidRDefault="00A031C0" w:rsidP="005E606B">
            <w:pPr>
              <w:keepNext/>
              <w:keepLines/>
              <w:spacing w:before="120" w:after="0"/>
              <w:ind w:left="547" w:hanging="547"/>
              <w:jc w:val="both"/>
              <w:rPr>
                <w:rFonts w:ascii="Arial" w:eastAsia="MS Mincho" w:hAnsi="Arial" w:cs="Arial"/>
                <w:b/>
                <w:kern w:val="8"/>
                <w:sz w:val="20"/>
                <w:szCs w:val="20"/>
                <w:lang w:bidi="he-IL"/>
              </w:rPr>
            </w:pPr>
            <w:r w:rsidRPr="00B15B2F">
              <w:rPr>
                <w:rFonts w:ascii="Arial" w:eastAsia="MS Mincho" w:hAnsi="Arial" w:cs="Arial"/>
                <w:b/>
                <w:kern w:val="8"/>
                <w:sz w:val="20"/>
                <w:szCs w:val="20"/>
                <w:lang w:bidi="he-IL"/>
              </w:rPr>
              <w:t>Non-Voting Observers</w:t>
            </w:r>
          </w:p>
        </w:tc>
        <w:tc>
          <w:tcPr>
            <w:tcW w:w="2286" w:type="pct"/>
          </w:tcPr>
          <w:p w:rsidR="00A031C0" w:rsidRPr="00B15B2F" w:rsidRDefault="00A031C0" w:rsidP="005E606B">
            <w:pPr>
              <w:spacing w:before="120" w:after="0"/>
              <w:ind w:left="547" w:hanging="547"/>
              <w:jc w:val="both"/>
              <w:rPr>
                <w:rFonts w:ascii="Arial" w:eastAsia="MS Mincho" w:hAnsi="Arial" w:cs="Arial"/>
                <w:kern w:val="8"/>
                <w:sz w:val="20"/>
                <w:szCs w:val="20"/>
                <w:lang w:bidi="he-IL"/>
              </w:rPr>
            </w:pPr>
          </w:p>
        </w:tc>
      </w:tr>
      <w:tr w:rsidR="00A031C0" w:rsidRPr="00BC4447" w:rsidTr="005E606B">
        <w:trPr>
          <w:trHeight w:val="450"/>
        </w:trPr>
        <w:tc>
          <w:tcPr>
            <w:tcW w:w="741" w:type="pct"/>
          </w:tcPr>
          <w:p w:rsidR="00A031C0" w:rsidRPr="00B15B2F" w:rsidRDefault="00A031C0" w:rsidP="005E606B">
            <w:pPr>
              <w:spacing w:before="10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Present:</w:t>
            </w:r>
          </w:p>
          <w:p w:rsidR="00A031C0" w:rsidRPr="00B15B2F" w:rsidRDefault="00A031C0" w:rsidP="005E606B">
            <w:pPr>
              <w:spacing w:before="100" w:after="0"/>
              <w:ind w:left="547" w:hanging="547"/>
              <w:jc w:val="both"/>
              <w:rPr>
                <w:rFonts w:ascii="Arial" w:eastAsia="MS Mincho" w:hAnsi="Arial" w:cs="Arial"/>
                <w:kern w:val="8"/>
                <w:sz w:val="20"/>
                <w:szCs w:val="20"/>
                <w:lang w:bidi="he-IL"/>
              </w:rPr>
            </w:pPr>
          </w:p>
          <w:p w:rsidR="00A031C0" w:rsidRPr="00B15B2F" w:rsidRDefault="00A031C0" w:rsidP="005E606B">
            <w:pPr>
              <w:spacing w:before="100" w:after="0"/>
              <w:ind w:left="547" w:hanging="547"/>
              <w:jc w:val="both"/>
              <w:rPr>
                <w:rFonts w:ascii="Arial" w:eastAsia="MS Mincho" w:hAnsi="Arial" w:cs="Arial"/>
                <w:kern w:val="8"/>
                <w:sz w:val="20"/>
                <w:szCs w:val="20"/>
                <w:lang w:bidi="he-IL"/>
              </w:rPr>
            </w:pPr>
          </w:p>
        </w:tc>
        <w:tc>
          <w:tcPr>
            <w:tcW w:w="4259" w:type="pct"/>
            <w:gridSpan w:val="2"/>
          </w:tcPr>
          <w:p w:rsidR="00A031C0" w:rsidRPr="00B15B2F" w:rsidRDefault="00A031C0" w:rsidP="005E606B">
            <w:pPr>
              <w:spacing w:before="100" w:after="0"/>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Matthew Waldron (IAASB Consultative Advisory Group (CAG) Chairman)</w:t>
            </w:r>
          </w:p>
          <w:p w:rsidR="00EA52F5" w:rsidRPr="00B15B2F" w:rsidRDefault="00EA52F5" w:rsidP="005E606B">
            <w:pPr>
              <w:spacing w:before="100" w:after="120"/>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Norio Igarashi (Japanese Financial Services Authority</w:t>
            </w:r>
            <w:r w:rsidR="001F4014">
              <w:rPr>
                <w:rFonts w:ascii="Arial" w:eastAsia="MS Mincho" w:hAnsi="Arial" w:cs="Arial"/>
                <w:kern w:val="8"/>
                <w:sz w:val="20"/>
                <w:szCs w:val="20"/>
                <w:lang w:bidi="he-IL"/>
              </w:rPr>
              <w:t>)</w:t>
            </w:r>
          </w:p>
        </w:tc>
      </w:tr>
      <w:tr w:rsidR="00A031C0" w:rsidTr="005E606B">
        <w:trPr>
          <w:trHeight w:val="503"/>
        </w:trPr>
        <w:tc>
          <w:tcPr>
            <w:tcW w:w="741" w:type="pct"/>
          </w:tcPr>
          <w:p w:rsidR="00A031C0" w:rsidRPr="00B15B2F" w:rsidRDefault="00A031C0" w:rsidP="005E606B">
            <w:pPr>
              <w:spacing w:before="120" w:after="0"/>
              <w:ind w:left="547" w:hanging="547"/>
              <w:jc w:val="both"/>
              <w:rPr>
                <w:rFonts w:ascii="Arial" w:eastAsia="MS Mincho" w:hAnsi="Arial" w:cs="Arial"/>
                <w:kern w:val="8"/>
                <w:sz w:val="20"/>
                <w:szCs w:val="20"/>
                <w:lang w:bidi="he-IL"/>
              </w:rPr>
            </w:pPr>
          </w:p>
          <w:p w:rsidR="00A031C0" w:rsidRPr="00B15B2F" w:rsidRDefault="00A031C0" w:rsidP="005E606B">
            <w:pPr>
              <w:spacing w:before="120" w:after="0"/>
              <w:ind w:left="547" w:hanging="547"/>
              <w:jc w:val="both"/>
              <w:rPr>
                <w:rFonts w:ascii="Arial" w:eastAsia="MS Mincho" w:hAnsi="Arial" w:cs="Arial"/>
                <w:sz w:val="20"/>
                <w:szCs w:val="20"/>
                <w:lang w:bidi="he-IL"/>
              </w:rPr>
            </w:pPr>
            <w:r w:rsidRPr="00B15B2F">
              <w:rPr>
                <w:rFonts w:ascii="Arial" w:eastAsia="MS Mincho" w:hAnsi="Arial" w:cs="Arial"/>
                <w:kern w:val="8"/>
                <w:sz w:val="20"/>
                <w:szCs w:val="20"/>
                <w:lang w:bidi="he-IL"/>
              </w:rPr>
              <w:t>Present:</w:t>
            </w:r>
          </w:p>
        </w:tc>
        <w:tc>
          <w:tcPr>
            <w:tcW w:w="4259" w:type="pct"/>
            <w:gridSpan w:val="2"/>
          </w:tcPr>
          <w:p w:rsidR="00A031C0" w:rsidRPr="00B15B2F" w:rsidRDefault="00A031C0" w:rsidP="005E606B">
            <w:pPr>
              <w:spacing w:before="120" w:after="0"/>
              <w:ind w:left="547" w:hanging="547"/>
              <w:jc w:val="both"/>
              <w:rPr>
                <w:rFonts w:ascii="Arial" w:eastAsia="MS Mincho" w:hAnsi="Arial" w:cs="Arial"/>
                <w:b/>
                <w:kern w:val="8"/>
                <w:sz w:val="20"/>
                <w:szCs w:val="20"/>
                <w:lang w:bidi="he-IL"/>
              </w:rPr>
            </w:pPr>
            <w:r w:rsidRPr="00B15B2F">
              <w:rPr>
                <w:rFonts w:ascii="Arial" w:eastAsia="MS Mincho" w:hAnsi="Arial" w:cs="Arial"/>
                <w:b/>
                <w:kern w:val="8"/>
                <w:sz w:val="20"/>
                <w:szCs w:val="20"/>
                <w:lang w:bidi="he-IL"/>
              </w:rPr>
              <w:t xml:space="preserve">Public Interest Oversight Board (PIOB) Observer </w:t>
            </w:r>
          </w:p>
          <w:p w:rsidR="00A031C0" w:rsidRPr="00B15B2F" w:rsidRDefault="00A031C0" w:rsidP="005E606B">
            <w:pPr>
              <w:spacing w:before="100" w:after="100"/>
              <w:ind w:left="547" w:hanging="547"/>
              <w:jc w:val="both"/>
              <w:rPr>
                <w:rFonts w:ascii="Arial" w:eastAsia="MS Mincho" w:hAnsi="Arial" w:cs="Arial"/>
                <w:sz w:val="20"/>
                <w:szCs w:val="20"/>
                <w:lang w:bidi="he-IL"/>
              </w:rPr>
            </w:pPr>
            <w:r w:rsidRPr="00B15B2F">
              <w:rPr>
                <w:rFonts w:ascii="Arial" w:eastAsia="MS Mincho" w:hAnsi="Arial" w:cs="Arial"/>
                <w:kern w:val="8"/>
                <w:sz w:val="20"/>
                <w:szCs w:val="20"/>
                <w:lang w:bidi="he-IL"/>
              </w:rPr>
              <w:t>Michael Holm</w:t>
            </w:r>
          </w:p>
        </w:tc>
      </w:tr>
      <w:tr w:rsidR="00A031C0" w:rsidTr="005E606B">
        <w:trPr>
          <w:trHeight w:val="68"/>
        </w:trPr>
        <w:tc>
          <w:tcPr>
            <w:tcW w:w="741" w:type="pct"/>
          </w:tcPr>
          <w:p w:rsidR="00A031C0" w:rsidRPr="00B15B2F" w:rsidRDefault="00A031C0" w:rsidP="00EA52F5">
            <w:pPr>
              <w:spacing w:before="120" w:after="0"/>
              <w:ind w:left="547" w:hanging="547"/>
              <w:jc w:val="both"/>
              <w:rPr>
                <w:rFonts w:ascii="Arial" w:eastAsia="MS Mincho" w:hAnsi="Arial" w:cs="Arial"/>
                <w:kern w:val="8"/>
                <w:sz w:val="20"/>
                <w:szCs w:val="20"/>
                <w:lang w:bidi="he-IL"/>
              </w:rPr>
            </w:pPr>
          </w:p>
          <w:p w:rsidR="00A031C0" w:rsidRPr="00B15B2F" w:rsidRDefault="00A031C0" w:rsidP="00EA52F5">
            <w:pPr>
              <w:spacing w:before="120" w:after="0"/>
              <w:ind w:left="547" w:hanging="547"/>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Present:</w:t>
            </w:r>
          </w:p>
          <w:p w:rsidR="00EA52F5" w:rsidRPr="00B15B2F" w:rsidRDefault="00EA52F5" w:rsidP="00EA52F5">
            <w:pPr>
              <w:spacing w:before="120" w:after="0"/>
              <w:jc w:val="both"/>
              <w:rPr>
                <w:rFonts w:ascii="Arial" w:eastAsia="MS Mincho" w:hAnsi="Arial" w:cs="Arial"/>
                <w:kern w:val="8"/>
                <w:sz w:val="20"/>
                <w:szCs w:val="20"/>
                <w:lang w:bidi="he-IL"/>
              </w:rPr>
            </w:pPr>
          </w:p>
        </w:tc>
        <w:tc>
          <w:tcPr>
            <w:tcW w:w="4259" w:type="pct"/>
            <w:gridSpan w:val="2"/>
          </w:tcPr>
          <w:p w:rsidR="00A031C0" w:rsidRPr="00B15B2F" w:rsidRDefault="00A031C0" w:rsidP="00907B4E">
            <w:pPr>
              <w:spacing w:before="120" w:after="120"/>
              <w:jc w:val="both"/>
              <w:rPr>
                <w:rFonts w:ascii="Arial" w:hAnsi="Arial" w:cs="Arial"/>
                <w:sz w:val="20"/>
                <w:szCs w:val="20"/>
              </w:rPr>
            </w:pPr>
            <w:r w:rsidRPr="00B15B2F">
              <w:rPr>
                <w:rFonts w:ascii="Arial" w:eastAsia="MS Mincho" w:hAnsi="Arial" w:cs="Arial"/>
                <w:b/>
                <w:kern w:val="8"/>
                <w:sz w:val="20"/>
                <w:szCs w:val="20"/>
                <w:lang w:bidi="he-IL"/>
              </w:rPr>
              <w:t>IAASB Technical Staff</w:t>
            </w:r>
          </w:p>
          <w:p w:rsidR="00EA52F5" w:rsidRPr="00B15B2F" w:rsidRDefault="00A031C0" w:rsidP="00907B4E">
            <w:pPr>
              <w:spacing w:before="120" w:after="120"/>
              <w:jc w:val="both"/>
              <w:rPr>
                <w:rFonts w:ascii="Arial" w:hAnsi="Arial" w:cs="Arial"/>
                <w:sz w:val="20"/>
                <w:szCs w:val="20"/>
              </w:rPr>
            </w:pPr>
            <w:r w:rsidRPr="00B15B2F">
              <w:rPr>
                <w:rFonts w:ascii="Arial" w:hAnsi="Arial" w:cs="Arial"/>
                <w:sz w:val="20"/>
                <w:szCs w:val="20"/>
              </w:rPr>
              <w:t>James Gunn (Managing Director, Professional Standards), Kathleen Healy (Technical Director), Beverley Bahlmann, Brett James, Nancy Kamp-Roelands, Vijyata Kirpalani, Natalie Klonaridis, Jasper van den Hout, Bradley Williams.</w:t>
            </w:r>
          </w:p>
        </w:tc>
      </w:tr>
      <w:tr w:rsidR="00EA52F5" w:rsidTr="005E606B">
        <w:trPr>
          <w:trHeight w:val="68"/>
        </w:trPr>
        <w:tc>
          <w:tcPr>
            <w:tcW w:w="741" w:type="pct"/>
          </w:tcPr>
          <w:p w:rsidR="00EA52F5" w:rsidRDefault="00EA52F5" w:rsidP="00EA52F5">
            <w:pPr>
              <w:spacing w:before="120" w:after="0"/>
              <w:ind w:left="547" w:hanging="547"/>
              <w:jc w:val="both"/>
              <w:rPr>
                <w:rFonts w:ascii="Arial" w:eastAsia="MS Mincho" w:hAnsi="Arial" w:cs="Arial"/>
                <w:kern w:val="8"/>
                <w:sz w:val="20"/>
                <w:szCs w:val="20"/>
                <w:lang w:bidi="he-IL"/>
              </w:rPr>
            </w:pPr>
            <w:r>
              <w:rPr>
                <w:rFonts w:ascii="Arial" w:eastAsia="MS Mincho" w:hAnsi="Arial" w:cs="Arial"/>
                <w:kern w:val="8"/>
                <w:sz w:val="20"/>
                <w:szCs w:val="20"/>
                <w:lang w:bidi="he-IL"/>
              </w:rPr>
              <w:t>Apologies:</w:t>
            </w:r>
          </w:p>
        </w:tc>
        <w:tc>
          <w:tcPr>
            <w:tcW w:w="4259" w:type="pct"/>
            <w:gridSpan w:val="2"/>
          </w:tcPr>
          <w:p w:rsidR="00EA52F5" w:rsidRPr="00B15B2F" w:rsidRDefault="00EA52F5" w:rsidP="00907B4E">
            <w:pPr>
              <w:spacing w:before="120" w:after="120"/>
              <w:jc w:val="both"/>
              <w:rPr>
                <w:rFonts w:ascii="Arial" w:eastAsia="MS Mincho" w:hAnsi="Arial" w:cs="Arial"/>
                <w:kern w:val="8"/>
                <w:sz w:val="20"/>
                <w:szCs w:val="20"/>
                <w:lang w:bidi="he-IL"/>
              </w:rPr>
            </w:pPr>
            <w:r w:rsidRPr="00B15B2F">
              <w:rPr>
                <w:rFonts w:ascii="Arial" w:eastAsia="MS Mincho" w:hAnsi="Arial" w:cs="Arial"/>
                <w:kern w:val="8"/>
                <w:sz w:val="20"/>
                <w:szCs w:val="20"/>
                <w:lang w:bidi="he-IL"/>
              </w:rPr>
              <w:t>Schuyler Simms</w:t>
            </w:r>
          </w:p>
        </w:tc>
      </w:tr>
      <w:tr w:rsidR="00A031C0" w:rsidRPr="00BC4447" w:rsidTr="005E606B">
        <w:trPr>
          <w:trHeight w:val="68"/>
        </w:trPr>
        <w:tc>
          <w:tcPr>
            <w:tcW w:w="741" w:type="pct"/>
          </w:tcPr>
          <w:p w:rsidR="00A031C0" w:rsidRPr="00BC4447" w:rsidRDefault="00A031C0" w:rsidP="005E606B">
            <w:pPr>
              <w:spacing w:before="120" w:after="0"/>
              <w:ind w:left="547" w:hanging="547"/>
              <w:jc w:val="both"/>
              <w:rPr>
                <w:rFonts w:ascii="Arial" w:eastAsia="MS Mincho" w:hAnsi="Arial" w:cs="Arial"/>
                <w:kern w:val="8"/>
                <w:sz w:val="20"/>
                <w:szCs w:val="20"/>
                <w:lang w:bidi="he-IL"/>
              </w:rPr>
            </w:pPr>
          </w:p>
        </w:tc>
        <w:tc>
          <w:tcPr>
            <w:tcW w:w="4259" w:type="pct"/>
            <w:gridSpan w:val="2"/>
          </w:tcPr>
          <w:p w:rsidR="00A031C0" w:rsidRPr="00BC4447" w:rsidRDefault="00A031C0" w:rsidP="005E606B">
            <w:pPr>
              <w:spacing w:before="120" w:after="0"/>
              <w:jc w:val="both"/>
              <w:rPr>
                <w:rFonts w:ascii="Arial" w:eastAsia="MS Mincho" w:hAnsi="Arial" w:cs="Arial"/>
                <w:kern w:val="8"/>
                <w:sz w:val="20"/>
                <w:szCs w:val="20"/>
                <w:lang w:bidi="he-IL"/>
              </w:rPr>
            </w:pPr>
          </w:p>
        </w:tc>
      </w:tr>
      <w:tr w:rsidR="00A031C0" w:rsidTr="005E606B">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31C0" w:rsidRDefault="00A031C0" w:rsidP="005E606B">
            <w:pPr>
              <w:spacing w:before="120" w:after="120"/>
              <w:jc w:val="both"/>
              <w:rPr>
                <w:rFonts w:ascii="Arial" w:hAnsi="Arial" w:cs="Arial"/>
                <w:sz w:val="20"/>
                <w:szCs w:val="20"/>
              </w:rPr>
            </w:pPr>
            <w:r>
              <w:rPr>
                <w:rFonts w:ascii="Arial" w:hAnsi="Arial" w:cs="Arial"/>
                <w:sz w:val="20"/>
                <w:szCs w:val="20"/>
              </w:rPr>
              <w:t>Interna</w:t>
            </w:r>
            <w:r w:rsidRPr="003F1CC4">
              <w:rPr>
                <w:rFonts w:ascii="Arial" w:hAnsi="Arial" w:cs="Arial"/>
                <w:sz w:val="20"/>
                <w:szCs w:val="20"/>
              </w:rPr>
              <w:t>tional Auditing and Assurance Standards Board (IAASB) agenda materials referred to in these minutes can be accessed at</w:t>
            </w:r>
            <w:r w:rsidR="00EA52F5">
              <w:t xml:space="preserve"> </w:t>
            </w:r>
            <w:hyperlink r:id="rId8" w:history="1">
              <w:r w:rsidR="00EA52F5" w:rsidRPr="003A22A9">
                <w:rPr>
                  <w:rStyle w:val="Hyperlink"/>
                  <w:rFonts w:ascii="Arial" w:hAnsi="Arial" w:cs="Arial"/>
                  <w:sz w:val="20"/>
                  <w:szCs w:val="20"/>
                </w:rPr>
                <w:t>http://www.iaasb.org/meetings/iaasb-conference-call-april-26-2016</w:t>
              </w:r>
            </w:hyperlink>
            <w:hyperlink r:id="rId9" w:history="1"/>
            <w:r w:rsidRPr="003F1CC4">
              <w:rPr>
                <w:rFonts w:ascii="Arial" w:hAnsi="Arial" w:cs="Arial"/>
                <w:sz w:val="20"/>
                <w:szCs w:val="20"/>
              </w:rPr>
              <w:t>.</w:t>
            </w:r>
            <w:r w:rsidR="00EA52F5">
              <w:rPr>
                <w:rFonts w:ascii="Arial" w:hAnsi="Arial" w:cs="Arial"/>
                <w:sz w:val="20"/>
                <w:szCs w:val="20"/>
              </w:rPr>
              <w:t xml:space="preserve"> </w:t>
            </w:r>
            <w:r>
              <w:rPr>
                <w:rFonts w:ascii="Arial" w:hAnsi="Arial" w:cs="Arial"/>
                <w:sz w:val="20"/>
                <w:szCs w:val="20"/>
              </w:rPr>
              <w:t>Meeting minutes are a summary of the decisions made at IAASB meeting, in light of the issues and recommendations in the agenda material put forth by the Task Forces, Working Groups, and Staff supporting the individual projects. These recommendations are made taking into account feedback from respondents to the IAASB’s public consultations, in particular Exposure Drafts of the IAASB’s proposals, consideration of previous discussions of the Board and its Consultative Advisory Group (CAG), and feedback from stakeholders through outreach activities.</w:t>
            </w:r>
          </w:p>
        </w:tc>
      </w:tr>
    </w:tbl>
    <w:p w:rsidR="00A031C0" w:rsidRDefault="00A031C0" w:rsidP="00A031C0">
      <w:pPr>
        <w:pStyle w:val="ListParagraph"/>
        <w:numPr>
          <w:ilvl w:val="0"/>
          <w:numId w:val="9"/>
        </w:numPr>
        <w:spacing w:before="240" w:after="0" w:line="280" w:lineRule="exact"/>
        <w:ind w:left="547" w:hanging="547"/>
        <w:contextualSpacing w:val="0"/>
        <w:rPr>
          <w:rFonts w:ascii="Arial" w:hAnsi="Arial" w:cs="Arial"/>
          <w:b/>
          <w:sz w:val="20"/>
          <w:szCs w:val="20"/>
        </w:rPr>
      </w:pPr>
      <w:r>
        <w:rPr>
          <w:rFonts w:ascii="Arial" w:hAnsi="Arial" w:cs="Arial"/>
          <w:b/>
          <w:sz w:val="20"/>
          <w:szCs w:val="20"/>
        </w:rPr>
        <w:t xml:space="preserve">Welcome </w:t>
      </w:r>
    </w:p>
    <w:p w:rsidR="00A031C0" w:rsidRDefault="00A031C0" w:rsidP="00D30923">
      <w:pPr>
        <w:keepNext/>
        <w:spacing w:before="120" w:after="120" w:line="280" w:lineRule="exact"/>
        <w:jc w:val="both"/>
        <w:rPr>
          <w:rFonts w:ascii="Arial" w:hAnsi="Arial" w:cs="Arial"/>
          <w:sz w:val="20"/>
          <w:szCs w:val="20"/>
        </w:rPr>
      </w:pPr>
      <w:r>
        <w:rPr>
          <w:rFonts w:ascii="Arial" w:hAnsi="Arial" w:cs="Arial"/>
          <w:sz w:val="20"/>
          <w:szCs w:val="20"/>
        </w:rPr>
        <w:t>Mr. Landes</w:t>
      </w:r>
      <w:r w:rsidRPr="00AB1746">
        <w:rPr>
          <w:rFonts w:ascii="Arial" w:hAnsi="Arial" w:cs="Arial"/>
          <w:sz w:val="20"/>
          <w:szCs w:val="20"/>
        </w:rPr>
        <w:t xml:space="preserve"> welcomed all participants to the meeting. </w:t>
      </w:r>
    </w:p>
    <w:p w:rsidR="00AE6555" w:rsidRDefault="00AE6555" w:rsidP="00AE6555">
      <w:pPr>
        <w:spacing w:after="120" w:line="269" w:lineRule="auto"/>
        <w:jc w:val="both"/>
        <w:rPr>
          <w:rFonts w:ascii="Arial" w:eastAsia="Calibri" w:hAnsi="Arial" w:cs="Arial"/>
          <w:smallCaps/>
          <w:sz w:val="20"/>
          <w:szCs w:val="20"/>
        </w:rPr>
      </w:pPr>
      <w:r>
        <w:rPr>
          <w:rFonts w:ascii="Arial" w:eastAsia="Times New Roman" w:hAnsi="Arial" w:cs="Arial"/>
          <w:sz w:val="20"/>
          <w:szCs w:val="20"/>
        </w:rPr>
        <w:t xml:space="preserve">Mr. Murtagh informed the Board that the </w:t>
      </w:r>
      <w:r w:rsidRPr="00AE6555">
        <w:rPr>
          <w:rFonts w:ascii="Arial" w:eastAsia="Times New Roman" w:hAnsi="Arial" w:cs="Arial"/>
          <w:sz w:val="20"/>
          <w:szCs w:val="20"/>
        </w:rPr>
        <w:t>International Ethics Standards Board for Accountants</w:t>
      </w:r>
      <w:r>
        <w:rPr>
          <w:rFonts w:ascii="Arial" w:eastAsia="Times New Roman" w:hAnsi="Arial" w:cs="Arial"/>
          <w:sz w:val="20"/>
          <w:szCs w:val="20"/>
        </w:rPr>
        <w:t xml:space="preserve"> (IESBA) had</w:t>
      </w:r>
      <w:r w:rsidRPr="00AE6555">
        <w:rPr>
          <w:rFonts w:ascii="Arial" w:eastAsia="Times New Roman" w:hAnsi="Arial" w:cs="Arial"/>
          <w:sz w:val="20"/>
          <w:szCs w:val="20"/>
        </w:rPr>
        <w:t xml:space="preserve"> approved the final changes to the IESBA </w:t>
      </w:r>
      <w:r w:rsidR="00AE0F4C" w:rsidRPr="00AE0F4C">
        <w:rPr>
          <w:rFonts w:ascii="Arial" w:eastAsia="Times New Roman" w:hAnsi="Arial" w:cs="Arial"/>
          <w:i/>
          <w:sz w:val="20"/>
          <w:szCs w:val="20"/>
        </w:rPr>
        <w:t>Code of Ethics for Professional Accountant</w:t>
      </w:r>
      <w:r w:rsidR="00AE0F4C">
        <w:rPr>
          <w:rFonts w:ascii="Arial" w:eastAsia="Times New Roman" w:hAnsi="Arial" w:cs="Arial"/>
          <w:i/>
          <w:sz w:val="20"/>
          <w:szCs w:val="20"/>
        </w:rPr>
        <w:t xml:space="preserve">s </w:t>
      </w:r>
      <w:r w:rsidR="00AE0F4C" w:rsidRPr="00AE0F4C">
        <w:rPr>
          <w:rFonts w:ascii="Arial" w:eastAsia="Times New Roman" w:hAnsi="Arial" w:cs="Arial"/>
          <w:sz w:val="20"/>
          <w:szCs w:val="20"/>
        </w:rPr>
        <w:t>(</w:t>
      </w:r>
      <w:r w:rsidR="00AE0F4C">
        <w:rPr>
          <w:rFonts w:ascii="Arial" w:eastAsia="Times New Roman" w:hAnsi="Arial" w:cs="Arial"/>
          <w:sz w:val="20"/>
          <w:szCs w:val="20"/>
        </w:rPr>
        <w:t xml:space="preserve">the </w:t>
      </w:r>
      <w:r w:rsidR="001F4014">
        <w:rPr>
          <w:rFonts w:ascii="Arial" w:eastAsia="Times New Roman" w:hAnsi="Arial" w:cs="Arial"/>
          <w:sz w:val="20"/>
          <w:szCs w:val="20"/>
        </w:rPr>
        <w:t xml:space="preserve">IESBA </w:t>
      </w:r>
      <w:r w:rsidRPr="00AE6555">
        <w:rPr>
          <w:rFonts w:ascii="Arial" w:eastAsia="Times New Roman" w:hAnsi="Arial" w:cs="Arial"/>
          <w:sz w:val="20"/>
          <w:szCs w:val="20"/>
        </w:rPr>
        <w:t>Code</w:t>
      </w:r>
      <w:r w:rsidR="00AE0F4C">
        <w:rPr>
          <w:rFonts w:ascii="Arial" w:eastAsia="Times New Roman" w:hAnsi="Arial" w:cs="Arial"/>
          <w:sz w:val="20"/>
          <w:szCs w:val="20"/>
        </w:rPr>
        <w:t>)</w:t>
      </w:r>
      <w:r w:rsidRPr="00AE6555">
        <w:rPr>
          <w:rFonts w:ascii="Arial" w:eastAsia="Times New Roman" w:hAnsi="Arial" w:cs="Arial"/>
          <w:sz w:val="20"/>
          <w:szCs w:val="20"/>
        </w:rPr>
        <w:t xml:space="preserve"> </w:t>
      </w:r>
      <w:r>
        <w:rPr>
          <w:rFonts w:ascii="Arial" w:eastAsia="Times New Roman" w:hAnsi="Arial" w:cs="Arial"/>
          <w:sz w:val="20"/>
          <w:szCs w:val="20"/>
        </w:rPr>
        <w:t>with respect to non-c</w:t>
      </w:r>
      <w:r w:rsidR="00D30923">
        <w:rPr>
          <w:rFonts w:ascii="Arial" w:eastAsia="Times New Roman" w:hAnsi="Arial" w:cs="Arial"/>
          <w:sz w:val="20"/>
          <w:szCs w:val="20"/>
        </w:rPr>
        <w:t>ompliance with laws and regulations</w:t>
      </w:r>
      <w:r>
        <w:rPr>
          <w:rFonts w:ascii="Arial" w:eastAsia="Times New Roman" w:hAnsi="Arial" w:cs="Arial"/>
          <w:sz w:val="20"/>
          <w:szCs w:val="20"/>
        </w:rPr>
        <w:t xml:space="preserve"> (NOCLAR) via teleconference on April 25, 2016</w:t>
      </w:r>
      <w:r w:rsidRPr="00AE6555">
        <w:rPr>
          <w:rFonts w:ascii="Arial" w:eastAsia="Times New Roman" w:hAnsi="Arial" w:cs="Arial"/>
          <w:sz w:val="20"/>
          <w:szCs w:val="20"/>
        </w:rPr>
        <w:t>.</w:t>
      </w:r>
      <w:r>
        <w:rPr>
          <w:rFonts w:ascii="Arial" w:eastAsia="Times New Roman" w:hAnsi="Arial" w:cs="Arial"/>
          <w:sz w:val="20"/>
          <w:szCs w:val="20"/>
        </w:rPr>
        <w:t xml:space="preserve"> </w:t>
      </w:r>
    </w:p>
    <w:p w:rsidR="00A031C0" w:rsidRPr="00AB1746" w:rsidRDefault="001F4014" w:rsidP="00B742F3">
      <w:pPr>
        <w:pStyle w:val="ListParagraph"/>
        <w:keepNext/>
        <w:numPr>
          <w:ilvl w:val="0"/>
          <w:numId w:val="9"/>
        </w:numPr>
        <w:spacing w:before="240" w:after="120" w:line="280" w:lineRule="exact"/>
        <w:ind w:left="547" w:hanging="547"/>
        <w:contextualSpacing w:val="0"/>
        <w:rPr>
          <w:rFonts w:ascii="Arial" w:hAnsi="Arial" w:cs="Arial"/>
          <w:b/>
          <w:sz w:val="20"/>
          <w:szCs w:val="20"/>
        </w:rPr>
      </w:pPr>
      <w:r>
        <w:rPr>
          <w:rFonts w:ascii="Arial" w:hAnsi="Arial" w:cs="Arial"/>
          <w:b/>
          <w:sz w:val="20"/>
          <w:szCs w:val="20"/>
        </w:rPr>
        <w:t xml:space="preserve">Select Changes to </w:t>
      </w:r>
      <w:r w:rsidR="00A031C0">
        <w:rPr>
          <w:rFonts w:ascii="Arial" w:hAnsi="Arial" w:cs="Arial"/>
          <w:b/>
          <w:sz w:val="20"/>
          <w:szCs w:val="20"/>
        </w:rPr>
        <w:t>ISA 250</w:t>
      </w:r>
      <w:r w:rsidR="00A031C0" w:rsidRPr="00AB1746">
        <w:rPr>
          <w:rStyle w:val="FootnoteReference"/>
          <w:rFonts w:ascii="Arial" w:hAnsi="Arial" w:cs="Arial"/>
          <w:b/>
          <w:bCs/>
          <w:sz w:val="20"/>
          <w:szCs w:val="20"/>
        </w:rPr>
        <w:footnoteReference w:id="1"/>
      </w:r>
      <w:r w:rsidR="00A031C0" w:rsidRPr="00AB1746">
        <w:rPr>
          <w:rFonts w:ascii="Arial" w:hAnsi="Arial" w:cs="Arial"/>
          <w:b/>
          <w:sz w:val="20"/>
          <w:szCs w:val="20"/>
        </w:rPr>
        <w:t xml:space="preserve"> </w:t>
      </w:r>
    </w:p>
    <w:p w:rsidR="00AE6555" w:rsidRDefault="00AE6555" w:rsidP="00907B4E">
      <w:pPr>
        <w:spacing w:after="120" w:line="280" w:lineRule="exact"/>
        <w:jc w:val="both"/>
        <w:rPr>
          <w:rFonts w:ascii="Arial" w:eastAsia="Calibri" w:hAnsi="Arial" w:cs="Arial"/>
          <w:smallCaps/>
          <w:sz w:val="20"/>
          <w:szCs w:val="20"/>
        </w:rPr>
      </w:pPr>
      <w:r>
        <w:rPr>
          <w:rFonts w:ascii="Arial" w:eastAsia="Times New Roman" w:hAnsi="Arial" w:cs="Arial"/>
          <w:sz w:val="20"/>
          <w:szCs w:val="20"/>
        </w:rPr>
        <w:t xml:space="preserve">Mr. Murtagh indicated that the Task Force had considered the comments from </w:t>
      </w:r>
      <w:r w:rsidR="001F4014">
        <w:rPr>
          <w:rFonts w:ascii="Arial" w:eastAsia="Times New Roman" w:hAnsi="Arial" w:cs="Arial"/>
          <w:sz w:val="20"/>
          <w:szCs w:val="20"/>
        </w:rPr>
        <w:t>the International Organization of Securities Commission (</w:t>
      </w:r>
      <w:r>
        <w:rPr>
          <w:rFonts w:ascii="Arial" w:eastAsia="Times New Roman" w:hAnsi="Arial" w:cs="Arial"/>
          <w:sz w:val="20"/>
          <w:szCs w:val="20"/>
        </w:rPr>
        <w:t>IOSCO</w:t>
      </w:r>
      <w:r w:rsidR="001F4014">
        <w:rPr>
          <w:rFonts w:ascii="Arial" w:eastAsia="Times New Roman" w:hAnsi="Arial" w:cs="Arial"/>
          <w:sz w:val="20"/>
          <w:szCs w:val="20"/>
        </w:rPr>
        <w:t>)</w:t>
      </w:r>
      <w:r>
        <w:rPr>
          <w:rFonts w:ascii="Arial" w:eastAsia="Times New Roman" w:hAnsi="Arial" w:cs="Arial"/>
          <w:sz w:val="20"/>
          <w:szCs w:val="20"/>
        </w:rPr>
        <w:t xml:space="preserve"> and KPMG and that the issues paper reflected all of the comments from these two respondents that related to the items for discussion.</w:t>
      </w:r>
      <w:r w:rsidR="001F4014">
        <w:rPr>
          <w:rFonts w:ascii="Arial" w:eastAsia="Times New Roman" w:hAnsi="Arial" w:cs="Arial"/>
          <w:sz w:val="20"/>
          <w:szCs w:val="20"/>
        </w:rPr>
        <w:t xml:space="preserve"> Any remaining items from those responses will be incorporated into the June 2016 agenda material. </w:t>
      </w:r>
    </w:p>
    <w:p w:rsidR="00B742F3" w:rsidRPr="00537FE3" w:rsidRDefault="00B742F3" w:rsidP="00907B4E">
      <w:pPr>
        <w:spacing w:before="240" w:after="120" w:line="280" w:lineRule="exact"/>
        <w:jc w:val="both"/>
        <w:rPr>
          <w:rFonts w:ascii="Arial" w:eastAsia="Times New Roman" w:hAnsi="Arial" w:cs="Arial"/>
          <w:sz w:val="20"/>
          <w:szCs w:val="20"/>
        </w:rPr>
      </w:pPr>
      <w:r>
        <w:rPr>
          <w:rFonts w:ascii="Arial" w:eastAsia="Calibri" w:hAnsi="Arial" w:cs="Arial"/>
          <w:smallCaps/>
          <w:sz w:val="20"/>
          <w:szCs w:val="20"/>
        </w:rPr>
        <w:t>Responsibility to Report Non-Compliance</w:t>
      </w:r>
      <w:r w:rsidR="001F4014">
        <w:rPr>
          <w:rFonts w:ascii="Arial" w:eastAsia="Calibri" w:hAnsi="Arial" w:cs="Arial"/>
          <w:smallCaps/>
          <w:sz w:val="20"/>
          <w:szCs w:val="20"/>
        </w:rPr>
        <w:t xml:space="preserve"> to an Appropriate Authority Outside the Entity </w:t>
      </w:r>
    </w:p>
    <w:p w:rsidR="00B742F3" w:rsidRDefault="00B742F3"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 xml:space="preserve">Mr. Murtagh </w:t>
      </w:r>
      <w:r w:rsidR="00AE6555">
        <w:rPr>
          <w:rFonts w:ascii="Arial" w:eastAsia="Times New Roman" w:hAnsi="Arial" w:cs="Arial"/>
          <w:sz w:val="20"/>
          <w:szCs w:val="20"/>
        </w:rPr>
        <w:t xml:space="preserve">provided an overview of the key changes to paragraph 28 of ISA 250 and the related application material, </w:t>
      </w:r>
      <w:r w:rsidR="001F4014">
        <w:rPr>
          <w:rFonts w:ascii="Arial" w:eastAsia="Times New Roman" w:hAnsi="Arial" w:cs="Arial"/>
          <w:sz w:val="20"/>
          <w:szCs w:val="20"/>
        </w:rPr>
        <w:t xml:space="preserve">which </w:t>
      </w:r>
      <w:r w:rsidR="00AE6555">
        <w:rPr>
          <w:rFonts w:ascii="Arial" w:eastAsia="Times New Roman" w:hAnsi="Arial" w:cs="Arial"/>
          <w:sz w:val="20"/>
          <w:szCs w:val="20"/>
        </w:rPr>
        <w:t xml:space="preserve">were </w:t>
      </w:r>
      <w:r w:rsidR="001F4014">
        <w:rPr>
          <w:rFonts w:ascii="Arial" w:eastAsia="Times New Roman" w:hAnsi="Arial" w:cs="Arial"/>
          <w:sz w:val="20"/>
          <w:szCs w:val="20"/>
        </w:rPr>
        <w:t xml:space="preserve">proposed </w:t>
      </w:r>
      <w:r w:rsidR="00AE6555">
        <w:rPr>
          <w:rFonts w:ascii="Arial" w:eastAsia="Times New Roman" w:hAnsi="Arial" w:cs="Arial"/>
          <w:sz w:val="20"/>
          <w:szCs w:val="20"/>
        </w:rPr>
        <w:t>in response to the comments received from the Board and the CAG at the</w:t>
      </w:r>
      <w:r w:rsidR="001F4014">
        <w:rPr>
          <w:rFonts w:ascii="Arial" w:eastAsia="Times New Roman" w:hAnsi="Arial" w:cs="Arial"/>
          <w:sz w:val="20"/>
          <w:szCs w:val="20"/>
        </w:rPr>
        <w:t>ir respective</w:t>
      </w:r>
      <w:r w:rsidR="00AE6555">
        <w:rPr>
          <w:rFonts w:ascii="Arial" w:eastAsia="Times New Roman" w:hAnsi="Arial" w:cs="Arial"/>
          <w:sz w:val="20"/>
          <w:szCs w:val="20"/>
        </w:rPr>
        <w:t xml:space="preserve"> March 2016 meetings.  </w:t>
      </w:r>
    </w:p>
    <w:p w:rsidR="00A44D81" w:rsidRDefault="00B15B2F"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T</w:t>
      </w:r>
      <w:r w:rsidR="00A44D81">
        <w:rPr>
          <w:rFonts w:ascii="Arial" w:eastAsia="Times New Roman" w:hAnsi="Arial" w:cs="Arial"/>
          <w:sz w:val="20"/>
          <w:szCs w:val="20"/>
        </w:rPr>
        <w:t>he</w:t>
      </w:r>
      <w:r>
        <w:rPr>
          <w:rFonts w:ascii="Arial" w:eastAsia="Times New Roman" w:hAnsi="Arial" w:cs="Arial"/>
          <w:sz w:val="20"/>
          <w:szCs w:val="20"/>
        </w:rPr>
        <w:t>re was not full support from the IAASB regarding the</w:t>
      </w:r>
      <w:r w:rsidR="00A44D81">
        <w:rPr>
          <w:rFonts w:ascii="Arial" w:eastAsia="Times New Roman" w:hAnsi="Arial" w:cs="Arial"/>
          <w:sz w:val="20"/>
          <w:szCs w:val="20"/>
        </w:rPr>
        <w:t xml:space="preserve"> revised wording explaining the auditor’s responsibility to report NOCLAR. In particular, </w:t>
      </w:r>
      <w:r w:rsidR="001F4014">
        <w:rPr>
          <w:rFonts w:ascii="Arial" w:eastAsia="Times New Roman" w:hAnsi="Arial" w:cs="Arial"/>
          <w:sz w:val="20"/>
          <w:szCs w:val="20"/>
        </w:rPr>
        <w:t xml:space="preserve">some </w:t>
      </w:r>
      <w:r w:rsidR="00A44D81">
        <w:rPr>
          <w:rFonts w:ascii="Arial" w:eastAsia="Times New Roman" w:hAnsi="Arial" w:cs="Arial"/>
          <w:sz w:val="20"/>
          <w:szCs w:val="20"/>
        </w:rPr>
        <w:t>members did not agree with the phrase “</w:t>
      </w:r>
      <w:r w:rsidR="00A44D81" w:rsidRPr="00A44D81">
        <w:rPr>
          <w:rFonts w:ascii="Arial" w:eastAsia="Times New Roman" w:hAnsi="Arial" w:cs="Arial"/>
          <w:sz w:val="20"/>
          <w:szCs w:val="20"/>
        </w:rPr>
        <w:t>in relation to reporting”</w:t>
      </w:r>
      <w:r w:rsidR="001F4014">
        <w:rPr>
          <w:rFonts w:ascii="Arial" w:eastAsia="Times New Roman" w:hAnsi="Arial" w:cs="Arial"/>
          <w:sz w:val="20"/>
          <w:szCs w:val="20"/>
        </w:rPr>
        <w:t>,</w:t>
      </w:r>
      <w:r w:rsidR="00A44D81" w:rsidRPr="00A44D81">
        <w:rPr>
          <w:rFonts w:ascii="Arial" w:eastAsia="Times New Roman" w:hAnsi="Arial" w:cs="Arial"/>
          <w:sz w:val="20"/>
          <w:szCs w:val="20"/>
        </w:rPr>
        <w:t xml:space="preserve"> </w:t>
      </w:r>
      <w:r w:rsidR="00A44D81">
        <w:rPr>
          <w:rFonts w:ascii="Arial" w:eastAsia="Times New Roman" w:hAnsi="Arial" w:cs="Arial"/>
          <w:sz w:val="20"/>
          <w:szCs w:val="20"/>
        </w:rPr>
        <w:t>as it was</w:t>
      </w:r>
      <w:r w:rsidR="001F4014">
        <w:rPr>
          <w:rFonts w:ascii="Arial" w:eastAsia="Times New Roman" w:hAnsi="Arial" w:cs="Arial"/>
          <w:sz w:val="20"/>
          <w:szCs w:val="20"/>
        </w:rPr>
        <w:t xml:space="preserve"> not sufficiently clear. The Task Force was asked to consider how this requirement </w:t>
      </w:r>
      <w:r w:rsidR="001F4014">
        <w:rPr>
          <w:rFonts w:ascii="Arial" w:eastAsia="Times New Roman" w:hAnsi="Arial" w:cs="Arial"/>
          <w:sz w:val="20"/>
          <w:szCs w:val="20"/>
        </w:rPr>
        <w:lastRenderedPageBreak/>
        <w:t xml:space="preserve">could differentiate that, in some cases, the auditor is only required </w:t>
      </w:r>
      <w:r>
        <w:rPr>
          <w:rFonts w:ascii="Arial" w:eastAsia="Times New Roman" w:hAnsi="Arial" w:cs="Arial"/>
          <w:sz w:val="20"/>
          <w:szCs w:val="20"/>
        </w:rPr>
        <w:t xml:space="preserve">to determine </w:t>
      </w:r>
      <w:r w:rsidR="00A44D81" w:rsidRPr="00907B4E">
        <w:rPr>
          <w:rFonts w:ascii="Arial" w:eastAsia="Times New Roman" w:hAnsi="Arial" w:cs="Arial"/>
          <w:i/>
          <w:sz w:val="20"/>
          <w:szCs w:val="20"/>
        </w:rPr>
        <w:t>whether</w:t>
      </w:r>
      <w:r w:rsidR="00A44D81">
        <w:rPr>
          <w:rFonts w:ascii="Arial" w:eastAsia="Times New Roman" w:hAnsi="Arial" w:cs="Arial"/>
          <w:sz w:val="20"/>
          <w:szCs w:val="20"/>
        </w:rPr>
        <w:t xml:space="preserve"> to report NOCLAR</w:t>
      </w:r>
      <w:r w:rsidR="001F4014">
        <w:rPr>
          <w:rFonts w:ascii="Arial" w:eastAsia="Times New Roman" w:hAnsi="Arial" w:cs="Arial"/>
          <w:sz w:val="20"/>
          <w:szCs w:val="20"/>
        </w:rPr>
        <w:t>, and therefore does not have an explicit reporting requiremen</w:t>
      </w:r>
      <w:r w:rsidR="00335B5D">
        <w:rPr>
          <w:rFonts w:ascii="Arial" w:eastAsia="Times New Roman" w:hAnsi="Arial" w:cs="Arial"/>
          <w:sz w:val="20"/>
          <w:szCs w:val="20"/>
        </w:rPr>
        <w:t>t</w:t>
      </w:r>
      <w:r w:rsidR="00A44D81">
        <w:rPr>
          <w:rFonts w:ascii="Arial" w:eastAsia="Times New Roman" w:hAnsi="Arial" w:cs="Arial"/>
          <w:sz w:val="20"/>
          <w:szCs w:val="20"/>
        </w:rPr>
        <w:t>.</w:t>
      </w:r>
      <w:r w:rsidR="00D30923">
        <w:rPr>
          <w:rFonts w:ascii="Arial" w:eastAsia="Times New Roman" w:hAnsi="Arial" w:cs="Arial"/>
          <w:sz w:val="20"/>
          <w:szCs w:val="20"/>
        </w:rPr>
        <w:t xml:space="preserve"> </w:t>
      </w:r>
    </w:p>
    <w:p w:rsidR="00AE6555" w:rsidRDefault="00B15B2F"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In addition, t</w:t>
      </w:r>
      <w:r w:rsidR="00AE6555">
        <w:rPr>
          <w:rFonts w:ascii="Arial" w:eastAsia="Times New Roman" w:hAnsi="Arial" w:cs="Arial"/>
          <w:sz w:val="20"/>
          <w:szCs w:val="20"/>
        </w:rPr>
        <w:t xml:space="preserve">he majority of the Board did not </w:t>
      </w:r>
      <w:r w:rsidR="001F4014">
        <w:rPr>
          <w:rFonts w:ascii="Arial" w:eastAsia="Times New Roman" w:hAnsi="Arial" w:cs="Arial"/>
          <w:sz w:val="20"/>
          <w:szCs w:val="20"/>
        </w:rPr>
        <w:t xml:space="preserve">agree with including </w:t>
      </w:r>
      <w:r w:rsidR="00AE6555">
        <w:rPr>
          <w:rFonts w:ascii="Arial" w:eastAsia="Times New Roman" w:hAnsi="Arial" w:cs="Arial"/>
          <w:sz w:val="20"/>
          <w:szCs w:val="20"/>
        </w:rPr>
        <w:t xml:space="preserve">the second </w:t>
      </w:r>
      <w:r w:rsidR="001F4014">
        <w:rPr>
          <w:rFonts w:ascii="Arial" w:eastAsia="Times New Roman" w:hAnsi="Arial" w:cs="Arial"/>
          <w:sz w:val="20"/>
          <w:szCs w:val="20"/>
        </w:rPr>
        <w:t xml:space="preserve">sentence in </w:t>
      </w:r>
      <w:r w:rsidR="00AE6555">
        <w:rPr>
          <w:rFonts w:ascii="Arial" w:eastAsia="Times New Roman" w:hAnsi="Arial" w:cs="Arial"/>
          <w:sz w:val="20"/>
          <w:szCs w:val="20"/>
        </w:rPr>
        <w:t>paragraph 28</w:t>
      </w:r>
      <w:r w:rsidR="001F4014">
        <w:rPr>
          <w:rFonts w:ascii="Arial" w:eastAsia="Times New Roman" w:hAnsi="Arial" w:cs="Arial"/>
          <w:sz w:val="20"/>
          <w:szCs w:val="20"/>
        </w:rPr>
        <w:t xml:space="preserve">, which dealt </w:t>
      </w:r>
      <w:r w:rsidR="00AE6555">
        <w:rPr>
          <w:rFonts w:ascii="Arial" w:eastAsia="Times New Roman" w:hAnsi="Arial" w:cs="Arial"/>
          <w:sz w:val="20"/>
          <w:szCs w:val="20"/>
        </w:rPr>
        <w:t>with the duty of confidentiality</w:t>
      </w:r>
      <w:r w:rsidR="001F4014">
        <w:rPr>
          <w:rFonts w:ascii="Arial" w:eastAsia="Times New Roman" w:hAnsi="Arial" w:cs="Arial"/>
          <w:sz w:val="20"/>
          <w:szCs w:val="20"/>
        </w:rPr>
        <w:t>. I</w:t>
      </w:r>
      <w:r w:rsidR="00D05307">
        <w:rPr>
          <w:rFonts w:ascii="Arial" w:eastAsia="Times New Roman" w:hAnsi="Arial" w:cs="Arial"/>
          <w:sz w:val="20"/>
          <w:szCs w:val="20"/>
        </w:rPr>
        <w:t xml:space="preserve">t </w:t>
      </w:r>
      <w:r>
        <w:rPr>
          <w:rFonts w:ascii="Arial" w:eastAsia="Times New Roman" w:hAnsi="Arial" w:cs="Arial"/>
          <w:sz w:val="20"/>
          <w:szCs w:val="20"/>
        </w:rPr>
        <w:t xml:space="preserve">was </w:t>
      </w:r>
      <w:r w:rsidR="001F4014">
        <w:rPr>
          <w:rFonts w:ascii="Arial" w:eastAsia="Times New Roman" w:hAnsi="Arial" w:cs="Arial"/>
          <w:sz w:val="20"/>
          <w:szCs w:val="20"/>
        </w:rPr>
        <w:t xml:space="preserve">seen to be confusing as well as duplicative of </w:t>
      </w:r>
      <w:r w:rsidR="00AE6555">
        <w:rPr>
          <w:rFonts w:ascii="Arial" w:eastAsia="Times New Roman" w:hAnsi="Arial" w:cs="Arial"/>
          <w:sz w:val="20"/>
          <w:szCs w:val="20"/>
        </w:rPr>
        <w:t>application material.</w:t>
      </w:r>
    </w:p>
    <w:p w:rsidR="00AE6555" w:rsidRDefault="00C165AB"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Two members did not agree with including</w:t>
      </w:r>
      <w:r w:rsidR="00AE6555">
        <w:rPr>
          <w:rFonts w:ascii="Arial" w:eastAsia="Times New Roman" w:hAnsi="Arial" w:cs="Arial"/>
          <w:sz w:val="20"/>
          <w:szCs w:val="20"/>
        </w:rPr>
        <w:t xml:space="preserve"> a specific reference to the IESBA Code in paragraph A19d, on the basis that not all jurisdictions apply the IESBA Code</w:t>
      </w:r>
      <w:r>
        <w:rPr>
          <w:rFonts w:ascii="Arial" w:eastAsia="Times New Roman" w:hAnsi="Arial" w:cs="Arial"/>
          <w:sz w:val="20"/>
          <w:szCs w:val="20"/>
        </w:rPr>
        <w:t>, which could unduly call into question whether auditors in those</w:t>
      </w:r>
      <w:r w:rsidR="00D05307">
        <w:rPr>
          <w:rFonts w:ascii="Arial" w:eastAsia="Times New Roman" w:hAnsi="Arial" w:cs="Arial"/>
          <w:sz w:val="20"/>
          <w:szCs w:val="20"/>
        </w:rPr>
        <w:t xml:space="preserve"> jurisdictions</w:t>
      </w:r>
      <w:r w:rsidR="00AE6555">
        <w:rPr>
          <w:rFonts w:ascii="Arial" w:eastAsia="Times New Roman" w:hAnsi="Arial" w:cs="Arial"/>
          <w:sz w:val="20"/>
          <w:szCs w:val="20"/>
        </w:rPr>
        <w:t xml:space="preserve"> are in compliance with the ISAs.</w:t>
      </w:r>
    </w:p>
    <w:p w:rsidR="00D30923" w:rsidRDefault="00335B5D"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 xml:space="preserve">The </w:t>
      </w:r>
      <w:r w:rsidR="00C165AB">
        <w:rPr>
          <w:rFonts w:ascii="Arial" w:eastAsia="Times New Roman" w:hAnsi="Arial" w:cs="Arial"/>
          <w:sz w:val="20"/>
          <w:szCs w:val="20"/>
        </w:rPr>
        <w:t xml:space="preserve">Task Force was also asked to consider whether the ordering of the application material was consistent with how decisions regarding NOCLAR would normally be reached, with some concern expressed by the PIOB observer that the current sequencing could be viewed as not promoting disclosure of NOCLAR. </w:t>
      </w:r>
    </w:p>
    <w:p w:rsidR="00D05307" w:rsidRDefault="00C165AB" w:rsidP="00907B4E">
      <w:pPr>
        <w:autoSpaceDE w:val="0"/>
        <w:autoSpaceDN w:val="0"/>
        <w:adjustRightInd w:val="0"/>
        <w:spacing w:after="120" w:line="280" w:lineRule="exact"/>
        <w:jc w:val="both"/>
        <w:outlineLvl w:val="1"/>
        <w:rPr>
          <w:rFonts w:ascii="Arial" w:eastAsia="Calibri" w:hAnsi="Arial" w:cs="Arial"/>
          <w:b/>
          <w:sz w:val="20"/>
          <w:szCs w:val="20"/>
          <w:lang w:bidi="he-IL"/>
        </w:rPr>
      </w:pPr>
      <w:r>
        <w:rPr>
          <w:rFonts w:ascii="Arial" w:eastAsia="Times New Roman" w:hAnsi="Arial" w:cs="Arial"/>
          <w:sz w:val="20"/>
          <w:szCs w:val="20"/>
        </w:rPr>
        <w:t xml:space="preserve">In summary, the Board </w:t>
      </w:r>
      <w:r w:rsidR="00D05307">
        <w:rPr>
          <w:rFonts w:ascii="Arial" w:eastAsia="Times New Roman" w:hAnsi="Arial" w:cs="Arial"/>
          <w:sz w:val="20"/>
          <w:szCs w:val="20"/>
        </w:rPr>
        <w:t>agreed that the drafting of paragraph</w:t>
      </w:r>
      <w:r w:rsidR="00D05307" w:rsidRPr="00D05307">
        <w:rPr>
          <w:rFonts w:ascii="Arial" w:eastAsia="Times New Roman" w:hAnsi="Arial" w:cs="Arial"/>
          <w:sz w:val="20"/>
          <w:szCs w:val="20"/>
        </w:rPr>
        <w:t xml:space="preserve"> 28</w:t>
      </w:r>
      <w:r w:rsidR="00D05307">
        <w:rPr>
          <w:rFonts w:ascii="Arial" w:eastAsia="Times New Roman" w:hAnsi="Arial" w:cs="Arial"/>
          <w:sz w:val="20"/>
          <w:szCs w:val="20"/>
        </w:rPr>
        <w:t xml:space="preserve"> would be reconsidered, </w:t>
      </w:r>
      <w:r w:rsidR="00AE0F4C">
        <w:rPr>
          <w:rFonts w:ascii="Arial" w:eastAsia="Times New Roman" w:hAnsi="Arial" w:cs="Arial"/>
          <w:sz w:val="20"/>
          <w:szCs w:val="20"/>
        </w:rPr>
        <w:t>noting</w:t>
      </w:r>
      <w:r w:rsidR="00D05307">
        <w:rPr>
          <w:rFonts w:ascii="Arial" w:eastAsia="Times New Roman" w:hAnsi="Arial" w:cs="Arial"/>
          <w:sz w:val="20"/>
          <w:szCs w:val="20"/>
        </w:rPr>
        <w:t xml:space="preserve"> the Board was satisfied with the direction of the Task Force</w:t>
      </w:r>
      <w:r w:rsidR="00AE0F4C">
        <w:rPr>
          <w:rFonts w:ascii="Arial" w:eastAsia="Times New Roman" w:hAnsi="Arial" w:cs="Arial"/>
          <w:sz w:val="20"/>
          <w:szCs w:val="20"/>
        </w:rPr>
        <w:t xml:space="preserve">, and that the second </w:t>
      </w:r>
      <w:r>
        <w:rPr>
          <w:rFonts w:ascii="Arial" w:eastAsia="Times New Roman" w:hAnsi="Arial" w:cs="Arial"/>
          <w:sz w:val="20"/>
          <w:szCs w:val="20"/>
        </w:rPr>
        <w:t xml:space="preserve">sentence in </w:t>
      </w:r>
      <w:r w:rsidR="00AE0F4C">
        <w:rPr>
          <w:rFonts w:ascii="Arial" w:eastAsia="Times New Roman" w:hAnsi="Arial" w:cs="Arial"/>
          <w:sz w:val="20"/>
          <w:szCs w:val="20"/>
        </w:rPr>
        <w:t xml:space="preserve">paragraph 28 would be removed. Furthermore, the organization of the application material would be </w:t>
      </w:r>
      <w:r w:rsidR="0058254D">
        <w:rPr>
          <w:rFonts w:ascii="Arial" w:eastAsia="Times New Roman" w:hAnsi="Arial" w:cs="Arial"/>
          <w:sz w:val="20"/>
          <w:szCs w:val="20"/>
        </w:rPr>
        <w:t>reconsidered</w:t>
      </w:r>
      <w:r w:rsidR="00AE0F4C">
        <w:rPr>
          <w:rFonts w:ascii="Arial" w:eastAsia="Times New Roman" w:hAnsi="Arial" w:cs="Arial"/>
          <w:sz w:val="20"/>
          <w:szCs w:val="20"/>
        </w:rPr>
        <w:t xml:space="preserve">. </w:t>
      </w:r>
    </w:p>
    <w:p w:rsidR="00EA52F5" w:rsidRPr="00537FE3" w:rsidRDefault="00EA52F5" w:rsidP="00907B4E">
      <w:pPr>
        <w:spacing w:before="240" w:after="120" w:line="280" w:lineRule="exact"/>
        <w:jc w:val="both"/>
        <w:rPr>
          <w:rFonts w:ascii="Arial" w:eastAsia="Times New Roman" w:hAnsi="Arial" w:cs="Arial"/>
          <w:sz w:val="20"/>
          <w:szCs w:val="20"/>
        </w:rPr>
      </w:pPr>
      <w:r>
        <w:rPr>
          <w:rFonts w:ascii="Arial" w:eastAsia="Calibri" w:hAnsi="Arial" w:cs="Arial"/>
          <w:smallCaps/>
          <w:sz w:val="20"/>
          <w:szCs w:val="20"/>
        </w:rPr>
        <w:t>Definition of Non-Compliance</w:t>
      </w:r>
    </w:p>
    <w:p w:rsidR="001A09C8" w:rsidRDefault="001A09C8"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Mr. Murtagh noted that</w:t>
      </w:r>
      <w:r w:rsidR="00C165AB">
        <w:rPr>
          <w:rFonts w:ascii="Arial" w:eastAsia="Times New Roman" w:hAnsi="Arial" w:cs="Arial"/>
          <w:sz w:val="20"/>
          <w:szCs w:val="20"/>
        </w:rPr>
        <w:t>,</w:t>
      </w:r>
      <w:r>
        <w:rPr>
          <w:rFonts w:ascii="Arial" w:eastAsia="Times New Roman" w:hAnsi="Arial" w:cs="Arial"/>
          <w:sz w:val="20"/>
          <w:szCs w:val="20"/>
        </w:rPr>
        <w:t xml:space="preserve"> in finalizing the IESBA NOCLAR pronouncement, the IESBA had removed the reference to “persons” in </w:t>
      </w:r>
      <w:r w:rsidR="00C165AB">
        <w:rPr>
          <w:rFonts w:ascii="Arial" w:eastAsia="Times New Roman" w:hAnsi="Arial" w:cs="Arial"/>
          <w:sz w:val="20"/>
          <w:szCs w:val="20"/>
        </w:rPr>
        <w:t>S</w:t>
      </w:r>
      <w:r>
        <w:rPr>
          <w:rFonts w:ascii="Arial" w:eastAsia="Times New Roman" w:hAnsi="Arial" w:cs="Arial"/>
          <w:sz w:val="20"/>
          <w:szCs w:val="20"/>
        </w:rPr>
        <w:t>ection 225.9(b)</w:t>
      </w:r>
      <w:r w:rsidRPr="001A09C8">
        <w:rPr>
          <w:rFonts w:ascii="Arial" w:eastAsia="Times New Roman" w:hAnsi="Arial" w:cs="Arial"/>
          <w:sz w:val="20"/>
          <w:szCs w:val="20"/>
        </w:rPr>
        <w:t>.</w:t>
      </w:r>
      <w:r>
        <w:rPr>
          <w:rFonts w:ascii="Arial" w:eastAsia="Times New Roman" w:hAnsi="Arial" w:cs="Arial"/>
          <w:sz w:val="20"/>
          <w:szCs w:val="20"/>
        </w:rPr>
        <w:t xml:space="preserve"> Accordingly, Mr. Murtagh proposed that paragraph 11(b) of ISA 250 be aligned to the revised wording in the IESBA NOCLAR pronouncement as follows: “N</w:t>
      </w:r>
      <w:r w:rsidRPr="001A09C8">
        <w:rPr>
          <w:rFonts w:ascii="Arial" w:eastAsia="Times New Roman" w:hAnsi="Arial" w:cs="Arial"/>
          <w:sz w:val="20"/>
          <w:szCs w:val="20"/>
        </w:rPr>
        <w:t xml:space="preserve">on-compliance other than by </w:t>
      </w:r>
      <w:r>
        <w:rPr>
          <w:rFonts w:ascii="Arial" w:eastAsia="Times New Roman" w:hAnsi="Arial" w:cs="Arial"/>
          <w:sz w:val="20"/>
          <w:szCs w:val="20"/>
        </w:rPr>
        <w:t>the entity</w:t>
      </w:r>
      <w:r w:rsidRPr="001A09C8">
        <w:rPr>
          <w:rFonts w:ascii="Arial" w:eastAsia="Times New Roman" w:hAnsi="Arial" w:cs="Arial"/>
          <w:sz w:val="20"/>
          <w:szCs w:val="20"/>
        </w:rPr>
        <w:t xml:space="preserve"> or those charged with governance, management or other individuals working for or under the direction of the </w:t>
      </w:r>
      <w:r>
        <w:rPr>
          <w:rFonts w:ascii="Arial" w:eastAsia="Times New Roman" w:hAnsi="Arial" w:cs="Arial"/>
          <w:sz w:val="20"/>
          <w:szCs w:val="20"/>
        </w:rPr>
        <w:t>entity”.</w:t>
      </w:r>
    </w:p>
    <w:p w:rsidR="00C3433E" w:rsidRDefault="00286591"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Many members were</w:t>
      </w:r>
      <w:r w:rsidR="00C3433E">
        <w:rPr>
          <w:rFonts w:ascii="Arial" w:eastAsia="Times New Roman" w:hAnsi="Arial" w:cs="Arial"/>
          <w:sz w:val="20"/>
          <w:szCs w:val="20"/>
        </w:rPr>
        <w:t xml:space="preserve"> supportive of the revised wording propo</w:t>
      </w:r>
      <w:r>
        <w:rPr>
          <w:rFonts w:ascii="Arial" w:eastAsia="Times New Roman" w:hAnsi="Arial" w:cs="Arial"/>
          <w:sz w:val="20"/>
          <w:szCs w:val="20"/>
        </w:rPr>
        <w:t>sed by Mr. Murtagh</w:t>
      </w:r>
      <w:r w:rsidR="00C165AB">
        <w:rPr>
          <w:rFonts w:ascii="Arial" w:eastAsia="Times New Roman" w:hAnsi="Arial" w:cs="Arial"/>
          <w:sz w:val="20"/>
          <w:szCs w:val="20"/>
        </w:rPr>
        <w:t>. H</w:t>
      </w:r>
      <w:r>
        <w:rPr>
          <w:rFonts w:ascii="Arial" w:eastAsia="Times New Roman" w:hAnsi="Arial" w:cs="Arial"/>
          <w:sz w:val="20"/>
          <w:szCs w:val="20"/>
        </w:rPr>
        <w:t>owever</w:t>
      </w:r>
      <w:r w:rsidR="00C165AB">
        <w:rPr>
          <w:rFonts w:ascii="Arial" w:eastAsia="Times New Roman" w:hAnsi="Arial" w:cs="Arial"/>
          <w:sz w:val="20"/>
          <w:szCs w:val="20"/>
        </w:rPr>
        <w:t>, some members</w:t>
      </w:r>
      <w:r w:rsidR="00C3433E">
        <w:rPr>
          <w:rFonts w:ascii="Arial" w:eastAsia="Times New Roman" w:hAnsi="Arial" w:cs="Arial"/>
          <w:sz w:val="20"/>
          <w:szCs w:val="20"/>
        </w:rPr>
        <w:t xml:space="preserve"> questioned the necessity of having paragraph 11(b) in the definition, since the definition is already clear about what is considered to be non-compliance</w:t>
      </w:r>
      <w:r w:rsidR="00C165AB">
        <w:rPr>
          <w:rFonts w:ascii="Arial" w:eastAsia="Times New Roman" w:hAnsi="Arial" w:cs="Arial"/>
          <w:sz w:val="20"/>
          <w:szCs w:val="20"/>
        </w:rPr>
        <w:t>, and suggested that it could be relocated to the application material</w:t>
      </w:r>
      <w:r w:rsidR="00C3433E">
        <w:rPr>
          <w:rFonts w:ascii="Arial" w:eastAsia="Times New Roman" w:hAnsi="Arial" w:cs="Arial"/>
          <w:sz w:val="20"/>
          <w:szCs w:val="20"/>
        </w:rPr>
        <w:t xml:space="preserve">. </w:t>
      </w:r>
    </w:p>
    <w:p w:rsidR="00286591" w:rsidRDefault="00C165AB" w:rsidP="00907B4E">
      <w:pPr>
        <w:autoSpaceDE w:val="0"/>
        <w:autoSpaceDN w:val="0"/>
        <w:adjustRightInd w:val="0"/>
        <w:spacing w:after="120" w:line="280" w:lineRule="exact"/>
        <w:jc w:val="both"/>
        <w:outlineLvl w:val="1"/>
        <w:rPr>
          <w:rFonts w:ascii="Arial" w:eastAsia="Times New Roman" w:hAnsi="Arial" w:cs="Arial"/>
          <w:sz w:val="20"/>
          <w:szCs w:val="20"/>
        </w:rPr>
      </w:pPr>
      <w:r>
        <w:rPr>
          <w:rFonts w:ascii="Arial" w:eastAsia="Times New Roman" w:hAnsi="Arial" w:cs="Arial"/>
          <w:sz w:val="20"/>
          <w:szCs w:val="20"/>
        </w:rPr>
        <w:t>One member continued to express c</w:t>
      </w:r>
      <w:r w:rsidR="00286591">
        <w:rPr>
          <w:rFonts w:ascii="Arial" w:eastAsia="Times New Roman" w:hAnsi="Arial" w:cs="Arial"/>
          <w:sz w:val="20"/>
          <w:szCs w:val="20"/>
        </w:rPr>
        <w:t xml:space="preserve">oncern </w:t>
      </w:r>
      <w:r>
        <w:rPr>
          <w:rFonts w:ascii="Arial" w:eastAsia="Times New Roman" w:hAnsi="Arial" w:cs="Arial"/>
          <w:sz w:val="20"/>
          <w:szCs w:val="20"/>
        </w:rPr>
        <w:t>with</w:t>
      </w:r>
      <w:r w:rsidR="00286591">
        <w:rPr>
          <w:rFonts w:ascii="Arial" w:eastAsia="Times New Roman" w:hAnsi="Arial" w:cs="Arial"/>
          <w:sz w:val="20"/>
          <w:szCs w:val="20"/>
        </w:rPr>
        <w:t xml:space="preserve"> the relocation of the sentence that deals with </w:t>
      </w:r>
      <w:r>
        <w:rPr>
          <w:rFonts w:ascii="Arial" w:eastAsia="Times New Roman" w:hAnsi="Arial" w:cs="Arial"/>
          <w:sz w:val="20"/>
          <w:szCs w:val="20"/>
        </w:rPr>
        <w:t>“</w:t>
      </w:r>
      <w:r w:rsidR="00286591" w:rsidRPr="00286591">
        <w:rPr>
          <w:rFonts w:ascii="Arial" w:eastAsia="Times New Roman" w:hAnsi="Arial" w:cs="Arial"/>
          <w:sz w:val="20"/>
          <w:szCs w:val="20"/>
        </w:rPr>
        <w:t>transactions</w:t>
      </w:r>
      <w:r w:rsidR="00286591" w:rsidRPr="00286591">
        <w:rPr>
          <w:rFonts w:ascii="Arial" w:eastAsia="Times New Roman" w:hAnsi="Arial" w:cs="Arial"/>
          <w:kern w:val="20"/>
          <w:sz w:val="20"/>
          <w:szCs w:val="20"/>
        </w:rPr>
        <w:t xml:space="preserve"> </w:t>
      </w:r>
      <w:r w:rsidR="00286591" w:rsidRPr="00286591">
        <w:rPr>
          <w:rFonts w:ascii="Arial" w:eastAsia="Times New Roman" w:hAnsi="Arial" w:cs="Arial"/>
          <w:sz w:val="20"/>
          <w:szCs w:val="20"/>
        </w:rPr>
        <w:t xml:space="preserve">entered into by, or in the name of, the entity, or on its behalf, by those charged with governance, </w:t>
      </w:r>
      <w:r w:rsidR="00286591" w:rsidRPr="00286591">
        <w:rPr>
          <w:rFonts w:ascii="Arial" w:eastAsia="Times New Roman" w:hAnsi="Arial" w:cs="Arial"/>
          <w:sz w:val="20"/>
          <w:szCs w:val="20"/>
          <w:lang w:val="en-AU"/>
        </w:rPr>
        <w:t>management or other individuals working for or under the direction of the entity</w:t>
      </w:r>
      <w:r>
        <w:rPr>
          <w:rFonts w:ascii="Arial" w:eastAsia="Times New Roman" w:hAnsi="Arial" w:cs="Arial"/>
          <w:sz w:val="20"/>
          <w:szCs w:val="20"/>
          <w:lang w:val="en-AU"/>
        </w:rPr>
        <w:t>”</w:t>
      </w:r>
      <w:r w:rsidR="00286591">
        <w:rPr>
          <w:rFonts w:ascii="Arial" w:eastAsia="Times New Roman" w:hAnsi="Arial" w:cs="Arial"/>
          <w:sz w:val="20"/>
          <w:szCs w:val="20"/>
          <w:lang w:val="en-AU"/>
        </w:rPr>
        <w:t xml:space="preserve"> to the application material</w:t>
      </w:r>
      <w:r w:rsidR="00B742F3">
        <w:rPr>
          <w:rFonts w:ascii="Arial" w:eastAsia="Times New Roman" w:hAnsi="Arial" w:cs="Arial"/>
          <w:sz w:val="20"/>
          <w:szCs w:val="20"/>
          <w:lang w:val="en-AU"/>
        </w:rPr>
        <w:t xml:space="preserve"> in paragraph A6</w:t>
      </w:r>
      <w:r w:rsidR="00286591" w:rsidRPr="00286591">
        <w:rPr>
          <w:rFonts w:ascii="Arial" w:eastAsia="Times New Roman" w:hAnsi="Arial" w:cs="Arial"/>
          <w:sz w:val="20"/>
          <w:szCs w:val="20"/>
        </w:rPr>
        <w:t xml:space="preserve">. </w:t>
      </w:r>
      <w:r>
        <w:rPr>
          <w:rFonts w:ascii="Arial" w:eastAsia="Times New Roman" w:hAnsi="Arial" w:cs="Arial"/>
          <w:sz w:val="20"/>
          <w:szCs w:val="20"/>
        </w:rPr>
        <w:t>This member was concerned that not all stakeholders would agree that this text in extant ISA 250 is an illustration of non-compliance.</w:t>
      </w:r>
      <w:r w:rsidR="0058254D">
        <w:rPr>
          <w:rFonts w:ascii="Arial" w:eastAsia="Times New Roman" w:hAnsi="Arial" w:cs="Arial"/>
          <w:sz w:val="20"/>
          <w:szCs w:val="20"/>
        </w:rPr>
        <w:t xml:space="preserve"> There was also a request </w:t>
      </w:r>
      <w:r>
        <w:rPr>
          <w:rFonts w:ascii="Arial" w:eastAsia="Times New Roman" w:hAnsi="Arial" w:cs="Arial"/>
          <w:sz w:val="20"/>
          <w:szCs w:val="20"/>
        </w:rPr>
        <w:t>to provide clarity regarding</w:t>
      </w:r>
      <w:r w:rsidR="00B742F3">
        <w:rPr>
          <w:rFonts w:ascii="Arial" w:eastAsia="Times New Roman" w:hAnsi="Arial" w:cs="Arial"/>
          <w:sz w:val="20"/>
          <w:szCs w:val="20"/>
        </w:rPr>
        <w:t xml:space="preserve"> personal misconduct rel</w:t>
      </w:r>
      <w:r w:rsidR="00286591" w:rsidRPr="00286591">
        <w:rPr>
          <w:rFonts w:ascii="Arial" w:eastAsia="Times New Roman" w:hAnsi="Arial" w:cs="Arial"/>
          <w:sz w:val="20"/>
          <w:szCs w:val="20"/>
        </w:rPr>
        <w:t>ated to the business</w:t>
      </w:r>
      <w:r w:rsidR="00B742F3">
        <w:rPr>
          <w:rFonts w:ascii="Arial" w:eastAsia="Times New Roman" w:hAnsi="Arial" w:cs="Arial"/>
          <w:sz w:val="20"/>
          <w:szCs w:val="20"/>
        </w:rPr>
        <w:t xml:space="preserve"> activities of the entity that would be considered to be within the scope of ISA 250</w:t>
      </w:r>
      <w:r w:rsidR="0058254D">
        <w:rPr>
          <w:rFonts w:ascii="Arial" w:eastAsia="Times New Roman" w:hAnsi="Arial" w:cs="Arial"/>
          <w:sz w:val="20"/>
          <w:szCs w:val="20"/>
        </w:rPr>
        <w:t xml:space="preserve">, </w:t>
      </w:r>
      <w:r>
        <w:rPr>
          <w:rFonts w:ascii="Arial" w:eastAsia="Times New Roman" w:hAnsi="Arial" w:cs="Arial"/>
          <w:sz w:val="20"/>
          <w:szCs w:val="20"/>
        </w:rPr>
        <w:t>through the use of an example</w:t>
      </w:r>
      <w:r w:rsidR="00B742F3">
        <w:rPr>
          <w:rFonts w:ascii="Arial" w:eastAsia="Times New Roman" w:hAnsi="Arial" w:cs="Arial"/>
          <w:sz w:val="20"/>
          <w:szCs w:val="20"/>
        </w:rPr>
        <w:t>.</w:t>
      </w:r>
    </w:p>
    <w:p w:rsidR="00EA52F5" w:rsidRPr="00537FE3" w:rsidRDefault="00EA52F5" w:rsidP="00907B4E">
      <w:pPr>
        <w:spacing w:before="240" w:after="120" w:line="280" w:lineRule="exact"/>
        <w:jc w:val="both"/>
        <w:rPr>
          <w:rFonts w:ascii="Arial" w:eastAsia="Times New Roman" w:hAnsi="Arial" w:cs="Arial"/>
          <w:sz w:val="20"/>
          <w:szCs w:val="20"/>
        </w:rPr>
      </w:pPr>
      <w:r>
        <w:rPr>
          <w:rFonts w:ascii="Arial" w:eastAsia="Calibri" w:hAnsi="Arial" w:cs="Arial"/>
          <w:smallCaps/>
          <w:sz w:val="20"/>
          <w:szCs w:val="20"/>
        </w:rPr>
        <w:t>Effective Date</w:t>
      </w:r>
    </w:p>
    <w:p w:rsidR="00EA52F5" w:rsidRDefault="00EA52F5" w:rsidP="00907B4E">
      <w:pPr>
        <w:autoSpaceDE w:val="0"/>
        <w:autoSpaceDN w:val="0"/>
        <w:adjustRightInd w:val="0"/>
        <w:spacing w:after="120" w:line="280" w:lineRule="exact"/>
        <w:jc w:val="both"/>
        <w:outlineLvl w:val="1"/>
        <w:rPr>
          <w:rFonts w:ascii="Arial" w:eastAsia="Times New Roman" w:hAnsi="Arial" w:cs="Arial"/>
          <w:bCs/>
          <w:sz w:val="20"/>
          <w:szCs w:val="20"/>
        </w:rPr>
      </w:pPr>
      <w:r>
        <w:rPr>
          <w:rFonts w:ascii="Arial" w:eastAsia="Times New Roman" w:hAnsi="Arial" w:cs="Arial"/>
          <w:sz w:val="20"/>
          <w:szCs w:val="20"/>
        </w:rPr>
        <w:t xml:space="preserve">The Board </w:t>
      </w:r>
      <w:r w:rsidR="00C165AB">
        <w:rPr>
          <w:rFonts w:ascii="Arial" w:eastAsia="Times New Roman" w:hAnsi="Arial" w:cs="Arial"/>
          <w:sz w:val="20"/>
          <w:szCs w:val="20"/>
        </w:rPr>
        <w:t>provisionally agreed that the revisions to the IAASB’s International Standards should become effective for audits of financial statements for periods beginning on or after December 15, 2017</w:t>
      </w:r>
      <w:r>
        <w:rPr>
          <w:rFonts w:ascii="Arial" w:eastAsia="Times New Roman" w:hAnsi="Arial" w:cs="Arial"/>
          <w:bCs/>
          <w:sz w:val="20"/>
          <w:szCs w:val="20"/>
        </w:rPr>
        <w:t>.</w:t>
      </w:r>
      <w:r w:rsidR="00AE0F4C">
        <w:rPr>
          <w:rFonts w:ascii="Arial" w:eastAsia="Times New Roman" w:hAnsi="Arial" w:cs="Arial"/>
          <w:bCs/>
          <w:sz w:val="20"/>
          <w:szCs w:val="20"/>
        </w:rPr>
        <w:t xml:space="preserve"> It was noted that the effective date of the IESBA NOCLAR pronouncement applies to acts of non-compliance that come to the professional accountant’s attention on or after July 15, 2017.</w:t>
      </w:r>
    </w:p>
    <w:p w:rsidR="00EA52F5" w:rsidRPr="00537FE3" w:rsidRDefault="00EA52F5" w:rsidP="00907B4E">
      <w:pPr>
        <w:spacing w:before="240" w:after="120" w:line="280" w:lineRule="exact"/>
        <w:jc w:val="both"/>
        <w:rPr>
          <w:rFonts w:ascii="Arial" w:eastAsia="Times New Roman" w:hAnsi="Arial" w:cs="Arial"/>
          <w:sz w:val="20"/>
          <w:szCs w:val="20"/>
        </w:rPr>
      </w:pPr>
      <w:r>
        <w:rPr>
          <w:rFonts w:ascii="Arial" w:eastAsia="Calibri" w:hAnsi="Arial" w:cs="Arial"/>
          <w:smallCaps/>
          <w:sz w:val="20"/>
          <w:szCs w:val="20"/>
        </w:rPr>
        <w:t>Other Matters</w:t>
      </w:r>
    </w:p>
    <w:p w:rsidR="00EA52F5" w:rsidRDefault="0058254D" w:rsidP="00907B4E">
      <w:pPr>
        <w:autoSpaceDE w:val="0"/>
        <w:autoSpaceDN w:val="0"/>
        <w:adjustRightInd w:val="0"/>
        <w:spacing w:after="120" w:line="280" w:lineRule="exact"/>
        <w:jc w:val="both"/>
        <w:outlineLvl w:val="1"/>
        <w:rPr>
          <w:ins w:id="1" w:author="Kathleen Healy" w:date="2016-06-17T11:41:00Z"/>
          <w:rFonts w:ascii="Arial" w:eastAsia="Calibri" w:hAnsi="Arial" w:cs="Arial"/>
          <w:sz w:val="20"/>
          <w:szCs w:val="20"/>
          <w:lang w:bidi="he-IL"/>
        </w:rPr>
      </w:pPr>
      <w:r>
        <w:rPr>
          <w:rFonts w:ascii="Arial" w:eastAsia="Calibri" w:hAnsi="Arial" w:cs="Arial"/>
          <w:sz w:val="20"/>
          <w:szCs w:val="20"/>
          <w:lang w:bidi="he-IL"/>
        </w:rPr>
        <w:t>C</w:t>
      </w:r>
      <w:r w:rsidR="00EA52F5">
        <w:rPr>
          <w:rFonts w:ascii="Arial" w:eastAsia="Calibri" w:hAnsi="Arial" w:cs="Arial"/>
          <w:sz w:val="20"/>
          <w:szCs w:val="20"/>
          <w:lang w:bidi="he-IL"/>
        </w:rPr>
        <w:t>oncern</w:t>
      </w:r>
      <w:r>
        <w:rPr>
          <w:rFonts w:ascii="Arial" w:eastAsia="Calibri" w:hAnsi="Arial" w:cs="Arial"/>
          <w:sz w:val="20"/>
          <w:szCs w:val="20"/>
          <w:lang w:bidi="he-IL"/>
        </w:rPr>
        <w:t xml:space="preserve"> was raised</w:t>
      </w:r>
      <w:r w:rsidR="00EA52F5">
        <w:rPr>
          <w:rFonts w:ascii="Arial" w:eastAsia="Calibri" w:hAnsi="Arial" w:cs="Arial"/>
          <w:sz w:val="20"/>
          <w:szCs w:val="20"/>
          <w:lang w:bidi="he-IL"/>
        </w:rPr>
        <w:t xml:space="preserve"> about the additional requirements in the IESBA </w:t>
      </w:r>
      <w:r w:rsidR="00AE0F4C">
        <w:rPr>
          <w:rFonts w:ascii="Arial" w:eastAsia="Calibri" w:hAnsi="Arial" w:cs="Arial"/>
          <w:sz w:val="20"/>
          <w:szCs w:val="20"/>
          <w:lang w:bidi="he-IL"/>
        </w:rPr>
        <w:t>NOCLAR pronouncement</w:t>
      </w:r>
      <w:r w:rsidR="00EA52F5">
        <w:rPr>
          <w:rFonts w:ascii="Arial" w:eastAsia="Calibri" w:hAnsi="Arial" w:cs="Arial"/>
          <w:sz w:val="20"/>
          <w:szCs w:val="20"/>
          <w:lang w:bidi="he-IL"/>
        </w:rPr>
        <w:t xml:space="preserve"> to communicate NOCLAR in the circumst</w:t>
      </w:r>
      <w:r w:rsidR="00435B1B">
        <w:rPr>
          <w:rFonts w:ascii="Arial" w:eastAsia="Calibri" w:hAnsi="Arial" w:cs="Arial"/>
          <w:sz w:val="20"/>
          <w:szCs w:val="20"/>
          <w:lang w:bidi="he-IL"/>
        </w:rPr>
        <w:t>ances of group audits</w:t>
      </w:r>
      <w:r w:rsidR="00E62CF9">
        <w:rPr>
          <w:rFonts w:ascii="Arial" w:eastAsia="Calibri" w:hAnsi="Arial" w:cs="Arial"/>
          <w:sz w:val="20"/>
          <w:szCs w:val="20"/>
          <w:lang w:bidi="he-IL"/>
        </w:rPr>
        <w:t xml:space="preserve">. A few members were somewhat </w:t>
      </w:r>
      <w:r w:rsidR="00E62CF9">
        <w:rPr>
          <w:rFonts w:ascii="Arial" w:eastAsia="Calibri" w:hAnsi="Arial" w:cs="Arial"/>
          <w:sz w:val="20"/>
          <w:szCs w:val="20"/>
          <w:lang w:bidi="he-IL"/>
        </w:rPr>
        <w:lastRenderedPageBreak/>
        <w:t xml:space="preserve">apprehensive about the IAASB’s decision at the March 2016 meeting to not make </w:t>
      </w:r>
      <w:r w:rsidR="00435B1B">
        <w:rPr>
          <w:rFonts w:ascii="Arial" w:eastAsia="Calibri" w:hAnsi="Arial" w:cs="Arial"/>
          <w:sz w:val="20"/>
          <w:szCs w:val="20"/>
          <w:lang w:bidi="he-IL"/>
        </w:rPr>
        <w:t xml:space="preserve">any </w:t>
      </w:r>
      <w:r w:rsidR="00EA52F5">
        <w:rPr>
          <w:rFonts w:ascii="Arial" w:eastAsia="Calibri" w:hAnsi="Arial" w:cs="Arial"/>
          <w:sz w:val="20"/>
          <w:szCs w:val="20"/>
          <w:lang w:bidi="he-IL"/>
        </w:rPr>
        <w:t>revisions to ISA 600</w:t>
      </w:r>
      <w:r w:rsidR="00435B1B">
        <w:rPr>
          <w:rStyle w:val="FootnoteReference"/>
          <w:rFonts w:ascii="Arial" w:eastAsia="Calibri" w:hAnsi="Arial" w:cs="Arial"/>
          <w:sz w:val="20"/>
          <w:szCs w:val="20"/>
          <w:lang w:bidi="he-IL"/>
        </w:rPr>
        <w:footnoteReference w:id="2"/>
      </w:r>
      <w:r w:rsidR="00435B1B">
        <w:rPr>
          <w:rFonts w:ascii="Arial" w:eastAsia="Calibri" w:hAnsi="Arial" w:cs="Arial"/>
          <w:sz w:val="20"/>
          <w:szCs w:val="20"/>
          <w:lang w:bidi="he-IL"/>
        </w:rPr>
        <w:t xml:space="preserve"> to address NOCLAR</w:t>
      </w:r>
      <w:r w:rsidR="00EA52F5">
        <w:rPr>
          <w:rFonts w:ascii="Arial" w:eastAsia="Calibri" w:hAnsi="Arial" w:cs="Arial"/>
          <w:sz w:val="20"/>
          <w:szCs w:val="20"/>
          <w:lang w:bidi="he-IL"/>
        </w:rPr>
        <w:t xml:space="preserve"> </w:t>
      </w:r>
      <w:r w:rsidR="00E62CF9">
        <w:rPr>
          <w:rFonts w:ascii="Arial" w:eastAsia="Calibri" w:hAnsi="Arial" w:cs="Arial"/>
          <w:sz w:val="20"/>
          <w:szCs w:val="20"/>
          <w:lang w:bidi="he-IL"/>
        </w:rPr>
        <w:t xml:space="preserve">at this time and instead include the issue in the IAASB’s ongoing project in relation to ISA 600. These members were of the view that, because those revisions </w:t>
      </w:r>
      <w:r w:rsidR="00EA52F5">
        <w:rPr>
          <w:rFonts w:ascii="Arial" w:eastAsia="Calibri" w:hAnsi="Arial" w:cs="Arial"/>
          <w:sz w:val="20"/>
          <w:szCs w:val="20"/>
          <w:lang w:bidi="he-IL"/>
        </w:rPr>
        <w:t xml:space="preserve">would only come into effect in several years’ time, </w:t>
      </w:r>
      <w:r w:rsidR="00E62CF9">
        <w:rPr>
          <w:rFonts w:ascii="Arial" w:eastAsia="Calibri" w:hAnsi="Arial" w:cs="Arial"/>
          <w:sz w:val="20"/>
          <w:szCs w:val="20"/>
          <w:lang w:bidi="he-IL"/>
        </w:rPr>
        <w:t xml:space="preserve">this would result in </w:t>
      </w:r>
      <w:r w:rsidR="00EA52F5">
        <w:rPr>
          <w:rFonts w:ascii="Arial" w:eastAsia="Calibri" w:hAnsi="Arial" w:cs="Arial"/>
          <w:sz w:val="20"/>
          <w:szCs w:val="20"/>
          <w:lang w:bidi="he-IL"/>
        </w:rPr>
        <w:t>a temporary gap between the IESBA Code and the ISAs</w:t>
      </w:r>
      <w:r w:rsidR="00E62CF9">
        <w:rPr>
          <w:rFonts w:ascii="Arial" w:eastAsia="Calibri" w:hAnsi="Arial" w:cs="Arial"/>
          <w:sz w:val="20"/>
          <w:szCs w:val="20"/>
          <w:lang w:bidi="he-IL"/>
        </w:rPr>
        <w:t>, which would be unhelpful</w:t>
      </w:r>
      <w:r w:rsidR="00EA52F5">
        <w:rPr>
          <w:rFonts w:ascii="Arial" w:eastAsia="Calibri" w:hAnsi="Arial" w:cs="Arial"/>
          <w:sz w:val="20"/>
          <w:szCs w:val="20"/>
          <w:lang w:bidi="he-IL"/>
        </w:rPr>
        <w:t xml:space="preserve">. </w:t>
      </w:r>
      <w:r w:rsidR="00435B1B">
        <w:rPr>
          <w:rFonts w:ascii="Arial" w:eastAsia="Calibri" w:hAnsi="Arial" w:cs="Arial"/>
          <w:sz w:val="20"/>
          <w:szCs w:val="20"/>
          <w:lang w:bidi="he-IL"/>
        </w:rPr>
        <w:t xml:space="preserve">It was suggested that </w:t>
      </w:r>
      <w:r w:rsidR="00E62CF9">
        <w:rPr>
          <w:rFonts w:ascii="Arial" w:eastAsia="Calibri" w:hAnsi="Arial" w:cs="Arial"/>
          <w:sz w:val="20"/>
          <w:szCs w:val="20"/>
          <w:lang w:bidi="he-IL"/>
        </w:rPr>
        <w:t xml:space="preserve">the Task Force could explore whether a new </w:t>
      </w:r>
      <w:r w:rsidR="00DD71C0">
        <w:rPr>
          <w:rFonts w:ascii="Arial" w:eastAsia="Calibri" w:hAnsi="Arial" w:cs="Arial"/>
          <w:sz w:val="20"/>
          <w:szCs w:val="20"/>
          <w:lang w:bidi="he-IL"/>
        </w:rPr>
        <w:t xml:space="preserve">requirement </w:t>
      </w:r>
      <w:r w:rsidR="00E62CF9">
        <w:rPr>
          <w:rFonts w:ascii="Arial" w:eastAsia="Calibri" w:hAnsi="Arial" w:cs="Arial"/>
          <w:sz w:val="20"/>
          <w:szCs w:val="20"/>
          <w:lang w:bidi="he-IL"/>
        </w:rPr>
        <w:t>could be included in</w:t>
      </w:r>
      <w:r w:rsidR="00DD71C0">
        <w:rPr>
          <w:rFonts w:ascii="Arial" w:eastAsia="Calibri" w:hAnsi="Arial" w:cs="Arial"/>
          <w:sz w:val="20"/>
          <w:szCs w:val="20"/>
          <w:lang w:bidi="he-IL"/>
        </w:rPr>
        <w:t xml:space="preserve"> </w:t>
      </w:r>
      <w:r w:rsidR="00435B1B">
        <w:rPr>
          <w:rFonts w:ascii="Arial" w:eastAsia="Calibri" w:hAnsi="Arial" w:cs="Arial"/>
          <w:sz w:val="20"/>
          <w:szCs w:val="20"/>
          <w:lang w:bidi="he-IL"/>
        </w:rPr>
        <w:t xml:space="preserve">ISA 250 </w:t>
      </w:r>
      <w:r w:rsidR="00E62CF9">
        <w:rPr>
          <w:rFonts w:ascii="Arial" w:eastAsia="Calibri" w:hAnsi="Arial" w:cs="Arial"/>
          <w:sz w:val="20"/>
          <w:szCs w:val="20"/>
          <w:lang w:bidi="he-IL"/>
        </w:rPr>
        <w:t xml:space="preserve">(Revised) </w:t>
      </w:r>
      <w:r w:rsidR="00DD71C0">
        <w:rPr>
          <w:rFonts w:ascii="Arial" w:eastAsia="Calibri" w:hAnsi="Arial" w:cs="Arial"/>
          <w:sz w:val="20"/>
          <w:szCs w:val="20"/>
          <w:lang w:bidi="he-IL"/>
        </w:rPr>
        <w:t>to alert auditors to the</w:t>
      </w:r>
      <w:r w:rsidR="00435B1B">
        <w:rPr>
          <w:rFonts w:ascii="Arial" w:eastAsia="Calibri" w:hAnsi="Arial" w:cs="Arial"/>
          <w:sz w:val="20"/>
          <w:szCs w:val="20"/>
          <w:lang w:bidi="he-IL"/>
        </w:rPr>
        <w:t xml:space="preserve"> additional requirements </w:t>
      </w:r>
      <w:r w:rsidR="00E62CF9">
        <w:rPr>
          <w:rFonts w:ascii="Arial" w:eastAsia="Calibri" w:hAnsi="Arial" w:cs="Arial"/>
          <w:sz w:val="20"/>
          <w:szCs w:val="20"/>
          <w:lang w:bidi="he-IL"/>
        </w:rPr>
        <w:t xml:space="preserve">in respect of group audits </w:t>
      </w:r>
      <w:r w:rsidR="00DD71C0">
        <w:rPr>
          <w:rFonts w:ascii="Arial" w:eastAsia="Calibri" w:hAnsi="Arial" w:cs="Arial"/>
          <w:sz w:val="20"/>
          <w:szCs w:val="20"/>
          <w:lang w:bidi="he-IL"/>
        </w:rPr>
        <w:t xml:space="preserve">contained </w:t>
      </w:r>
      <w:r w:rsidR="00435B1B">
        <w:rPr>
          <w:rFonts w:ascii="Arial" w:eastAsia="Calibri" w:hAnsi="Arial" w:cs="Arial"/>
          <w:sz w:val="20"/>
          <w:szCs w:val="20"/>
          <w:lang w:bidi="he-IL"/>
        </w:rPr>
        <w:t xml:space="preserve">in the IESBA </w:t>
      </w:r>
      <w:r w:rsidR="00AE0F4C">
        <w:rPr>
          <w:rFonts w:ascii="Arial" w:eastAsia="Calibri" w:hAnsi="Arial" w:cs="Arial"/>
          <w:sz w:val="20"/>
          <w:szCs w:val="20"/>
          <w:lang w:bidi="he-IL"/>
        </w:rPr>
        <w:t>NOCLAR pronouncement</w:t>
      </w:r>
      <w:r w:rsidR="00435B1B">
        <w:rPr>
          <w:rFonts w:ascii="Arial" w:eastAsia="Calibri" w:hAnsi="Arial" w:cs="Arial"/>
          <w:sz w:val="20"/>
          <w:szCs w:val="20"/>
          <w:lang w:bidi="he-IL"/>
        </w:rPr>
        <w:t xml:space="preserve">, which could be deleted at a later stage when ISA 600 is revised. </w:t>
      </w:r>
      <w:r w:rsidR="00E62CF9">
        <w:rPr>
          <w:rFonts w:ascii="Arial" w:eastAsia="Calibri" w:hAnsi="Arial" w:cs="Arial"/>
          <w:sz w:val="20"/>
          <w:szCs w:val="20"/>
          <w:lang w:bidi="he-IL"/>
        </w:rPr>
        <w:t>Mr. Murtagh noted that adopting an approach of making</w:t>
      </w:r>
      <w:r w:rsidR="00CC5352">
        <w:rPr>
          <w:rFonts w:ascii="Arial" w:eastAsia="Calibri" w:hAnsi="Arial" w:cs="Arial"/>
          <w:sz w:val="20"/>
          <w:szCs w:val="20"/>
          <w:lang w:bidi="he-IL"/>
        </w:rPr>
        <w:t xml:space="preserve"> temporary revisions to the ISA</w:t>
      </w:r>
      <w:r w:rsidR="00E62CF9">
        <w:rPr>
          <w:rFonts w:ascii="Arial" w:eastAsia="Calibri" w:hAnsi="Arial" w:cs="Arial"/>
          <w:sz w:val="20"/>
          <w:szCs w:val="20"/>
          <w:lang w:bidi="he-IL"/>
        </w:rPr>
        <w:t xml:space="preserve">s was not the usual practice and would need to be thoroughly considered by the IAASB before implementing these types of changes. </w:t>
      </w:r>
    </w:p>
    <w:p w:rsidR="00954DDE" w:rsidRPr="00954DDE" w:rsidRDefault="001009B7" w:rsidP="000B7AF3">
      <w:pPr>
        <w:autoSpaceDE w:val="0"/>
        <w:autoSpaceDN w:val="0"/>
        <w:adjustRightInd w:val="0"/>
        <w:spacing w:after="120" w:line="280" w:lineRule="exact"/>
        <w:jc w:val="both"/>
        <w:outlineLvl w:val="1"/>
        <w:rPr>
          <w:ins w:id="2" w:author="Kathleen Healy" w:date="2016-06-17T11:53:00Z"/>
          <w:rFonts w:ascii="Arial" w:eastAsia="Calibri" w:hAnsi="Arial" w:cs="Arial"/>
          <w:sz w:val="20"/>
          <w:szCs w:val="20"/>
          <w:lang w:bidi="he-IL"/>
        </w:rPr>
      </w:pPr>
      <w:ins w:id="3" w:author="Kathleen Healy" w:date="2016-06-17T11:41:00Z">
        <w:r>
          <w:rPr>
            <w:rFonts w:ascii="Arial" w:eastAsia="Calibri" w:hAnsi="Arial" w:cs="Arial"/>
            <w:sz w:val="20"/>
            <w:szCs w:val="20"/>
            <w:lang w:bidi="he-IL"/>
          </w:rPr>
          <w:t xml:space="preserve">Comments received from Prof. </w:t>
        </w:r>
        <w:proofErr w:type="spellStart"/>
        <w:r>
          <w:rPr>
            <w:rFonts w:ascii="Arial" w:eastAsia="Calibri" w:hAnsi="Arial" w:cs="Arial"/>
            <w:sz w:val="20"/>
            <w:szCs w:val="20"/>
            <w:lang w:bidi="he-IL"/>
          </w:rPr>
          <w:t>Köhler</w:t>
        </w:r>
        <w:proofErr w:type="spellEnd"/>
        <w:r>
          <w:rPr>
            <w:rFonts w:ascii="Arial" w:eastAsia="Calibri" w:hAnsi="Arial" w:cs="Arial"/>
            <w:sz w:val="20"/>
            <w:szCs w:val="20"/>
            <w:lang w:bidi="he-IL"/>
          </w:rPr>
          <w:t xml:space="preserve"> </w:t>
        </w:r>
      </w:ins>
      <w:ins w:id="4" w:author="Kathleen Healy" w:date="2016-06-17T11:51:00Z">
        <w:r>
          <w:rPr>
            <w:rFonts w:ascii="Arial" w:eastAsia="Calibri" w:hAnsi="Arial" w:cs="Arial"/>
            <w:sz w:val="20"/>
            <w:szCs w:val="20"/>
            <w:lang w:bidi="he-IL"/>
          </w:rPr>
          <w:t xml:space="preserve">in advance were </w:t>
        </w:r>
      </w:ins>
      <w:ins w:id="5" w:author="Kathleen Healy" w:date="2016-06-17T11:53:00Z">
        <w:r w:rsidR="00954DDE">
          <w:rPr>
            <w:rFonts w:ascii="Arial" w:eastAsia="Calibri" w:hAnsi="Arial" w:cs="Arial"/>
            <w:sz w:val="20"/>
            <w:szCs w:val="20"/>
            <w:lang w:bidi="he-IL"/>
          </w:rPr>
          <w:t xml:space="preserve">relayed to the Board. These comments were consistent with her concerns </w:t>
        </w:r>
      </w:ins>
      <w:ins w:id="6" w:author="Kathleen Healy" w:date="2016-06-17T11:54:00Z">
        <w:r w:rsidR="00954DDE">
          <w:rPr>
            <w:rFonts w:ascii="Arial" w:eastAsia="Calibri" w:hAnsi="Arial" w:cs="Arial"/>
            <w:sz w:val="20"/>
            <w:szCs w:val="20"/>
            <w:lang w:bidi="he-IL"/>
          </w:rPr>
          <w:t xml:space="preserve">reported </w:t>
        </w:r>
      </w:ins>
      <w:ins w:id="7" w:author="Kathleen Healy" w:date="2016-06-17T11:53:00Z">
        <w:r w:rsidR="00954DDE">
          <w:rPr>
            <w:rFonts w:ascii="Arial" w:eastAsia="Calibri" w:hAnsi="Arial" w:cs="Arial"/>
            <w:sz w:val="20"/>
            <w:szCs w:val="20"/>
            <w:lang w:bidi="he-IL"/>
          </w:rPr>
          <w:t xml:space="preserve">at the March </w:t>
        </w:r>
      </w:ins>
      <w:ins w:id="8" w:author="Kathleen Healy" w:date="2016-06-17T11:54:00Z">
        <w:r w:rsidR="00954DDE">
          <w:rPr>
            <w:rFonts w:ascii="Arial" w:eastAsia="Calibri" w:hAnsi="Arial" w:cs="Arial"/>
            <w:sz w:val="20"/>
            <w:szCs w:val="20"/>
            <w:lang w:bidi="he-IL"/>
          </w:rPr>
          <w:t>2016</w:t>
        </w:r>
        <w:r w:rsidR="000B7AF3">
          <w:rPr>
            <w:rFonts w:ascii="Arial" w:eastAsia="Calibri" w:hAnsi="Arial" w:cs="Arial"/>
            <w:sz w:val="20"/>
            <w:szCs w:val="20"/>
            <w:lang w:bidi="he-IL"/>
          </w:rPr>
          <w:t xml:space="preserve"> IAASB meeting, </w:t>
        </w:r>
      </w:ins>
      <w:ins w:id="9" w:author="Kathleen Healy" w:date="2016-06-17T11:55:00Z">
        <w:r w:rsidR="000B7AF3">
          <w:rPr>
            <w:rFonts w:ascii="Arial" w:eastAsia="Calibri" w:hAnsi="Arial" w:cs="Arial"/>
            <w:sz w:val="20"/>
            <w:szCs w:val="20"/>
            <w:lang w:bidi="he-IL"/>
          </w:rPr>
          <w:t xml:space="preserve">where it was suggested that </w:t>
        </w:r>
      </w:ins>
      <w:ins w:id="10" w:author="Kathleen Healy" w:date="2016-06-17T11:53:00Z">
        <w:r w:rsidR="00954DDE" w:rsidRPr="00954DDE">
          <w:rPr>
            <w:rFonts w:ascii="Arial" w:eastAsia="Calibri" w:hAnsi="Arial" w:cs="Arial"/>
            <w:sz w:val="20"/>
            <w:szCs w:val="20"/>
            <w:lang w:bidi="he-IL"/>
          </w:rPr>
          <w:t xml:space="preserve">a fundamental dialogue between the IAASB and IESBA at </w:t>
        </w:r>
      </w:ins>
      <w:ins w:id="11" w:author="Kathleen Healy" w:date="2016-06-17T11:56:00Z">
        <w:r w:rsidR="000B7AF3">
          <w:rPr>
            <w:rFonts w:ascii="Arial" w:eastAsia="Calibri" w:hAnsi="Arial" w:cs="Arial"/>
            <w:sz w:val="20"/>
            <w:szCs w:val="20"/>
            <w:lang w:bidi="he-IL"/>
          </w:rPr>
          <w:t xml:space="preserve">the </w:t>
        </w:r>
      </w:ins>
      <w:ins w:id="12" w:author="Kathleen Healy" w:date="2016-06-17T11:53:00Z">
        <w:r w:rsidR="00954DDE" w:rsidRPr="00954DDE">
          <w:rPr>
            <w:rFonts w:ascii="Arial" w:eastAsia="Calibri" w:hAnsi="Arial" w:cs="Arial"/>
            <w:sz w:val="20"/>
            <w:szCs w:val="20"/>
            <w:lang w:bidi="he-IL"/>
          </w:rPr>
          <w:t xml:space="preserve">Board level at an earlier stage in the process </w:t>
        </w:r>
      </w:ins>
      <w:ins w:id="13" w:author="Kathleen Healy" w:date="2016-06-17T11:55:00Z">
        <w:r w:rsidR="000B7AF3">
          <w:rPr>
            <w:rFonts w:ascii="Arial" w:eastAsia="Calibri" w:hAnsi="Arial" w:cs="Arial"/>
            <w:sz w:val="20"/>
            <w:szCs w:val="20"/>
            <w:lang w:bidi="he-IL"/>
          </w:rPr>
          <w:t xml:space="preserve">on certain issues </w:t>
        </w:r>
      </w:ins>
      <w:ins w:id="14" w:author="Kathleen Healy" w:date="2016-06-17T11:53:00Z">
        <w:r w:rsidR="00954DDE" w:rsidRPr="00954DDE">
          <w:rPr>
            <w:rFonts w:ascii="Arial" w:eastAsia="Calibri" w:hAnsi="Arial" w:cs="Arial"/>
            <w:sz w:val="20"/>
            <w:szCs w:val="20"/>
            <w:lang w:bidi="he-IL"/>
          </w:rPr>
          <w:t>would have been useful and that in future cooperation between the two Boards might need to be improved for matters that affect both Boards.</w:t>
        </w:r>
      </w:ins>
      <w:ins w:id="15" w:author="Kathleen Healy" w:date="2016-06-17T11:55:00Z">
        <w:r w:rsidR="000B7AF3">
          <w:rPr>
            <w:rFonts w:ascii="Arial" w:eastAsia="Calibri" w:hAnsi="Arial" w:cs="Arial"/>
            <w:sz w:val="20"/>
            <w:szCs w:val="20"/>
            <w:lang w:bidi="he-IL"/>
          </w:rPr>
          <w:t xml:space="preserve"> In Ms. </w:t>
        </w:r>
        <w:proofErr w:type="spellStart"/>
        <w:r w:rsidR="000B7AF3">
          <w:rPr>
            <w:rFonts w:ascii="Arial" w:eastAsia="Calibri" w:hAnsi="Arial" w:cs="Arial"/>
            <w:sz w:val="20"/>
            <w:szCs w:val="20"/>
            <w:lang w:bidi="he-IL"/>
          </w:rPr>
          <w:t>Köhler’s</w:t>
        </w:r>
        <w:proofErr w:type="spellEnd"/>
        <w:r w:rsidR="000B7AF3">
          <w:rPr>
            <w:rFonts w:ascii="Arial" w:eastAsia="Calibri" w:hAnsi="Arial" w:cs="Arial"/>
            <w:sz w:val="20"/>
            <w:szCs w:val="20"/>
            <w:lang w:bidi="he-IL"/>
          </w:rPr>
          <w:t xml:space="preserve"> view, </w:t>
        </w:r>
      </w:ins>
      <w:ins w:id="16" w:author="Kathleen Healy" w:date="2016-06-17T11:53:00Z">
        <w:r w:rsidR="00954DDE" w:rsidRPr="00954DDE">
          <w:rPr>
            <w:rFonts w:ascii="Arial" w:eastAsia="Calibri" w:hAnsi="Arial" w:cs="Arial"/>
            <w:sz w:val="20"/>
            <w:szCs w:val="20"/>
            <w:lang w:bidi="he-IL"/>
          </w:rPr>
          <w:t>these issues lead to legitimate questions about the relationship between IAASB</w:t>
        </w:r>
      </w:ins>
      <w:ins w:id="17" w:author="Kathleen Healy" w:date="2016-06-17T11:56:00Z">
        <w:r w:rsidR="000B7AF3">
          <w:rPr>
            <w:rFonts w:ascii="Arial" w:eastAsia="Calibri" w:hAnsi="Arial" w:cs="Arial"/>
            <w:sz w:val="20"/>
            <w:szCs w:val="20"/>
            <w:lang w:bidi="he-IL"/>
          </w:rPr>
          <w:t>’s International Standards and the IESBA C</w:t>
        </w:r>
      </w:ins>
      <w:ins w:id="18" w:author="Kathleen Healy" w:date="2016-06-17T11:53:00Z">
        <w:r w:rsidR="00954DDE" w:rsidRPr="00954DDE">
          <w:rPr>
            <w:rFonts w:ascii="Arial" w:eastAsia="Calibri" w:hAnsi="Arial" w:cs="Arial"/>
            <w:sz w:val="20"/>
            <w:szCs w:val="20"/>
            <w:lang w:bidi="he-IL"/>
          </w:rPr>
          <w:t xml:space="preserve">ode. </w:t>
        </w:r>
      </w:ins>
    </w:p>
    <w:p w:rsidR="00954DDE" w:rsidRPr="00EA52F5" w:rsidDel="000B7AF3" w:rsidRDefault="00954DDE" w:rsidP="00907B4E">
      <w:pPr>
        <w:autoSpaceDE w:val="0"/>
        <w:autoSpaceDN w:val="0"/>
        <w:adjustRightInd w:val="0"/>
        <w:spacing w:after="120" w:line="280" w:lineRule="exact"/>
        <w:jc w:val="both"/>
        <w:outlineLvl w:val="1"/>
        <w:rPr>
          <w:del w:id="19" w:author="Kathleen Healy" w:date="2016-06-17T11:56:00Z"/>
          <w:rFonts w:ascii="Arial" w:eastAsia="Calibri" w:hAnsi="Arial" w:cs="Arial"/>
          <w:sz w:val="20"/>
          <w:szCs w:val="20"/>
          <w:lang w:bidi="he-IL"/>
        </w:rPr>
      </w:pPr>
    </w:p>
    <w:p w:rsidR="00A031C0" w:rsidRPr="001340A9" w:rsidRDefault="00A031C0" w:rsidP="00A031C0">
      <w:pPr>
        <w:pStyle w:val="ListParagraph"/>
        <w:keepNext/>
        <w:numPr>
          <w:ilvl w:val="0"/>
          <w:numId w:val="9"/>
        </w:numPr>
        <w:spacing w:before="240" w:after="0" w:line="280" w:lineRule="exact"/>
        <w:ind w:left="547" w:hanging="547"/>
        <w:contextualSpacing w:val="0"/>
        <w:rPr>
          <w:rFonts w:ascii="Arial" w:hAnsi="Arial" w:cs="Arial"/>
          <w:b/>
          <w:sz w:val="20"/>
          <w:szCs w:val="20"/>
        </w:rPr>
      </w:pPr>
      <w:r w:rsidRPr="001340A9">
        <w:rPr>
          <w:rFonts w:ascii="Arial" w:hAnsi="Arial" w:cs="Arial"/>
          <w:b/>
          <w:sz w:val="20"/>
          <w:szCs w:val="20"/>
        </w:rPr>
        <w:t>PIOB Comments</w:t>
      </w:r>
    </w:p>
    <w:p w:rsidR="00A031C0" w:rsidRPr="00AB1746" w:rsidRDefault="00A031C0" w:rsidP="00A031C0">
      <w:pPr>
        <w:tabs>
          <w:tab w:val="left" w:pos="-1440"/>
          <w:tab w:val="left" w:pos="-720"/>
          <w:tab w:val="left" w:pos="864"/>
          <w:tab w:val="left" w:pos="1728"/>
          <w:tab w:val="left" w:pos="3168"/>
        </w:tabs>
        <w:spacing w:before="120" w:after="0" w:line="280" w:lineRule="exact"/>
        <w:jc w:val="both"/>
        <w:rPr>
          <w:rFonts w:ascii="Arial" w:eastAsia="Times New Roman" w:hAnsi="Arial" w:cs="Arial"/>
          <w:kern w:val="8"/>
          <w:sz w:val="20"/>
          <w:szCs w:val="20"/>
          <w:lang w:bidi="he-IL"/>
        </w:rPr>
      </w:pPr>
      <w:r w:rsidRPr="00AB1746">
        <w:rPr>
          <w:rFonts w:ascii="Arial" w:eastAsia="Times New Roman" w:hAnsi="Arial" w:cs="Arial"/>
          <w:kern w:val="8"/>
          <w:sz w:val="20"/>
          <w:szCs w:val="20"/>
          <w:lang w:bidi="he-IL"/>
        </w:rPr>
        <w:t>Mr</w:t>
      </w:r>
      <w:r>
        <w:rPr>
          <w:rFonts w:ascii="Arial" w:eastAsia="Times New Roman" w:hAnsi="Arial" w:cs="Arial"/>
          <w:kern w:val="8"/>
          <w:sz w:val="20"/>
          <w:szCs w:val="20"/>
          <w:lang w:bidi="he-IL"/>
        </w:rPr>
        <w:t>.</w:t>
      </w:r>
      <w:r w:rsidRPr="00AB1746">
        <w:rPr>
          <w:rFonts w:ascii="Arial" w:eastAsia="Times New Roman" w:hAnsi="Arial" w:cs="Arial"/>
          <w:kern w:val="8"/>
          <w:sz w:val="20"/>
          <w:szCs w:val="20"/>
          <w:lang w:bidi="he-IL"/>
        </w:rPr>
        <w:t xml:space="preserve"> Holm supported the </w:t>
      </w:r>
      <w:r>
        <w:rPr>
          <w:rFonts w:ascii="Arial" w:eastAsia="Times New Roman" w:hAnsi="Arial" w:cs="Arial"/>
          <w:kern w:val="8"/>
          <w:sz w:val="20"/>
          <w:szCs w:val="20"/>
          <w:lang w:bidi="he-IL"/>
        </w:rPr>
        <w:t xml:space="preserve">changes to the definition and the proposed effective date. However, Mr. Holm </w:t>
      </w:r>
      <w:r w:rsidR="00DD71C0">
        <w:rPr>
          <w:rFonts w:ascii="Arial" w:eastAsia="Times New Roman" w:hAnsi="Arial" w:cs="Arial"/>
          <w:kern w:val="8"/>
          <w:sz w:val="20"/>
          <w:szCs w:val="20"/>
          <w:lang w:bidi="he-IL"/>
        </w:rPr>
        <w:t>believed</w:t>
      </w:r>
      <w:r>
        <w:rPr>
          <w:rFonts w:ascii="Arial" w:eastAsia="Times New Roman" w:hAnsi="Arial" w:cs="Arial"/>
          <w:kern w:val="8"/>
          <w:sz w:val="20"/>
          <w:szCs w:val="20"/>
          <w:lang w:bidi="he-IL"/>
        </w:rPr>
        <w:t xml:space="preserve"> that paragraph 28 was not sufficiently clear</w:t>
      </w:r>
      <w:r w:rsidR="00DD71C0">
        <w:rPr>
          <w:rFonts w:ascii="Arial" w:eastAsia="Times New Roman" w:hAnsi="Arial" w:cs="Arial"/>
          <w:kern w:val="8"/>
          <w:sz w:val="20"/>
          <w:szCs w:val="20"/>
          <w:lang w:bidi="he-IL"/>
        </w:rPr>
        <w:t xml:space="preserve"> about the requirement to report non-compliance and shared some </w:t>
      </w:r>
      <w:r>
        <w:rPr>
          <w:rFonts w:ascii="Arial" w:eastAsia="Times New Roman" w:hAnsi="Arial" w:cs="Arial"/>
          <w:kern w:val="8"/>
          <w:sz w:val="20"/>
          <w:szCs w:val="20"/>
          <w:lang w:bidi="he-IL"/>
        </w:rPr>
        <w:t xml:space="preserve">suggested improvements. </w:t>
      </w:r>
      <w:r w:rsidR="00DD71C0">
        <w:rPr>
          <w:rFonts w:ascii="Arial" w:eastAsia="Times New Roman" w:hAnsi="Arial" w:cs="Arial"/>
          <w:kern w:val="8"/>
          <w:sz w:val="20"/>
          <w:szCs w:val="20"/>
          <w:lang w:bidi="he-IL"/>
        </w:rPr>
        <w:t xml:space="preserve">He further noted the sequencing of the application material supporting paragraph 28 </w:t>
      </w:r>
      <w:r w:rsidR="00E62CF9">
        <w:rPr>
          <w:rFonts w:ascii="Arial" w:eastAsia="Times New Roman" w:hAnsi="Arial" w:cs="Arial"/>
          <w:kern w:val="8"/>
          <w:sz w:val="20"/>
          <w:szCs w:val="20"/>
          <w:lang w:bidi="he-IL"/>
        </w:rPr>
        <w:t>should be revisited</w:t>
      </w:r>
      <w:r w:rsidR="00DD71C0">
        <w:rPr>
          <w:rFonts w:ascii="Arial" w:eastAsia="Times New Roman" w:hAnsi="Arial" w:cs="Arial"/>
          <w:kern w:val="8"/>
          <w:sz w:val="20"/>
          <w:szCs w:val="20"/>
          <w:lang w:bidi="he-IL"/>
        </w:rPr>
        <w:t>.</w:t>
      </w:r>
    </w:p>
    <w:p w:rsidR="00A031C0" w:rsidRDefault="00A031C0" w:rsidP="00A031C0">
      <w:pPr>
        <w:pStyle w:val="ListParagraph"/>
        <w:keepNext/>
        <w:numPr>
          <w:ilvl w:val="0"/>
          <w:numId w:val="9"/>
        </w:numPr>
        <w:spacing w:before="240" w:after="0" w:line="280" w:lineRule="exact"/>
        <w:ind w:left="547" w:hanging="547"/>
        <w:contextualSpacing w:val="0"/>
        <w:rPr>
          <w:rFonts w:ascii="Arial" w:eastAsia="Times New Roman" w:hAnsi="Arial" w:cs="Arial"/>
          <w:kern w:val="8"/>
          <w:sz w:val="20"/>
          <w:szCs w:val="20"/>
          <w:lang w:bidi="he-IL"/>
        </w:rPr>
      </w:pPr>
      <w:r>
        <w:rPr>
          <w:rFonts w:ascii="Arial" w:hAnsi="Arial" w:cs="Arial"/>
          <w:b/>
          <w:sz w:val="20"/>
          <w:szCs w:val="20"/>
        </w:rPr>
        <w:t>Consultative Advisory Group Chair’s Remarks</w:t>
      </w:r>
      <w:r w:rsidRPr="001340A9">
        <w:rPr>
          <w:rFonts w:ascii="Arial" w:hAnsi="Arial" w:cs="Arial"/>
          <w:b/>
          <w:sz w:val="20"/>
          <w:szCs w:val="20"/>
        </w:rPr>
        <w:t xml:space="preserve"> </w:t>
      </w:r>
    </w:p>
    <w:p w:rsidR="00A031C0" w:rsidRPr="00AB1746" w:rsidRDefault="00A031C0" w:rsidP="00A031C0">
      <w:pPr>
        <w:tabs>
          <w:tab w:val="left" w:pos="-1440"/>
          <w:tab w:val="left" w:pos="-720"/>
          <w:tab w:val="left" w:pos="864"/>
          <w:tab w:val="left" w:pos="1728"/>
          <w:tab w:val="left" w:pos="3168"/>
        </w:tabs>
        <w:spacing w:before="120" w:after="0" w:line="280" w:lineRule="exact"/>
        <w:jc w:val="both"/>
        <w:rPr>
          <w:rFonts w:ascii="Arial" w:eastAsia="Times New Roman" w:hAnsi="Arial" w:cs="Arial"/>
          <w:kern w:val="8"/>
          <w:sz w:val="20"/>
          <w:szCs w:val="20"/>
          <w:lang w:bidi="he-IL"/>
        </w:rPr>
      </w:pPr>
      <w:r>
        <w:rPr>
          <w:rFonts w:ascii="Arial" w:eastAsia="Times New Roman" w:hAnsi="Arial" w:cs="Arial"/>
          <w:kern w:val="8"/>
          <w:sz w:val="20"/>
          <w:szCs w:val="20"/>
          <w:lang w:bidi="he-IL"/>
        </w:rPr>
        <w:t>Mr. Waldron agreed with the views of the majority of the Board that the second sentence of paragraph 28 should be removed.</w:t>
      </w:r>
    </w:p>
    <w:p w:rsidR="00A031C0" w:rsidRDefault="00A031C0" w:rsidP="00A031C0">
      <w:pPr>
        <w:pStyle w:val="ListParagraph"/>
        <w:numPr>
          <w:ilvl w:val="0"/>
          <w:numId w:val="9"/>
        </w:numPr>
        <w:spacing w:before="240" w:after="0" w:line="280" w:lineRule="exact"/>
        <w:ind w:left="547" w:hanging="547"/>
        <w:contextualSpacing w:val="0"/>
        <w:rPr>
          <w:rFonts w:ascii="Arial" w:hAnsi="Arial" w:cs="Arial"/>
          <w:b/>
          <w:sz w:val="20"/>
          <w:szCs w:val="20"/>
        </w:rPr>
      </w:pPr>
      <w:r>
        <w:rPr>
          <w:rFonts w:ascii="Arial" w:hAnsi="Arial" w:cs="Arial"/>
          <w:b/>
          <w:sz w:val="20"/>
          <w:szCs w:val="20"/>
        </w:rPr>
        <w:t>Next Meeting</w:t>
      </w:r>
    </w:p>
    <w:p w:rsidR="00A031C0" w:rsidRPr="00AB1746" w:rsidRDefault="00A031C0" w:rsidP="00A031C0">
      <w:pPr>
        <w:spacing w:before="120" w:after="0" w:line="280" w:lineRule="exact"/>
        <w:jc w:val="both"/>
        <w:rPr>
          <w:rFonts w:ascii="Arial" w:eastAsia="Times New Roman" w:hAnsi="Arial" w:cs="Arial"/>
          <w:sz w:val="20"/>
          <w:szCs w:val="20"/>
        </w:rPr>
      </w:pPr>
      <w:r w:rsidRPr="00AB1746">
        <w:rPr>
          <w:rFonts w:ascii="Arial" w:eastAsia="Times New Roman" w:hAnsi="Arial" w:cs="Arial"/>
          <w:sz w:val="20"/>
          <w:szCs w:val="20"/>
        </w:rPr>
        <w:t xml:space="preserve">The next meeting of the IAASB is scheduled for </w:t>
      </w:r>
      <w:r>
        <w:rPr>
          <w:rFonts w:ascii="Arial" w:eastAsia="Times New Roman" w:hAnsi="Arial" w:cs="Arial"/>
          <w:sz w:val="20"/>
          <w:szCs w:val="20"/>
        </w:rPr>
        <w:t>June 21–24</w:t>
      </w:r>
      <w:r w:rsidRPr="00AB1746">
        <w:rPr>
          <w:rFonts w:ascii="Arial" w:eastAsia="Times New Roman" w:hAnsi="Arial" w:cs="Arial"/>
          <w:sz w:val="20"/>
          <w:szCs w:val="20"/>
        </w:rPr>
        <w:t>, 2016 in New York, USA.</w:t>
      </w:r>
    </w:p>
    <w:p w:rsidR="00A031C0" w:rsidRDefault="00A031C0" w:rsidP="00A031C0">
      <w:pPr>
        <w:pStyle w:val="ListParagraph"/>
        <w:keepNext/>
        <w:numPr>
          <w:ilvl w:val="0"/>
          <w:numId w:val="9"/>
        </w:numPr>
        <w:spacing w:before="240" w:after="0" w:line="280" w:lineRule="exact"/>
        <w:ind w:left="547" w:hanging="547"/>
        <w:contextualSpacing w:val="0"/>
        <w:rPr>
          <w:rFonts w:ascii="Arial" w:hAnsi="Arial" w:cs="Arial"/>
          <w:b/>
          <w:sz w:val="20"/>
          <w:szCs w:val="20"/>
        </w:rPr>
      </w:pPr>
      <w:r>
        <w:rPr>
          <w:rFonts w:ascii="Arial" w:hAnsi="Arial" w:cs="Arial"/>
          <w:b/>
          <w:sz w:val="20"/>
          <w:szCs w:val="20"/>
        </w:rPr>
        <w:t>Closing</w:t>
      </w:r>
    </w:p>
    <w:p w:rsidR="00A031C0" w:rsidRPr="00AB1746" w:rsidRDefault="00A031C0" w:rsidP="00A031C0">
      <w:pPr>
        <w:spacing w:before="120" w:after="0" w:line="280" w:lineRule="exact"/>
        <w:jc w:val="both"/>
        <w:rPr>
          <w:rFonts w:ascii="Arial" w:hAnsi="Arial" w:cs="Arial"/>
          <w:smallCaps/>
          <w:sz w:val="20"/>
          <w:szCs w:val="20"/>
        </w:rPr>
      </w:pPr>
      <w:r>
        <w:rPr>
          <w:rFonts w:ascii="Arial" w:eastAsia="Times New Roman" w:hAnsi="Arial" w:cs="Arial"/>
          <w:sz w:val="20"/>
          <w:szCs w:val="20"/>
        </w:rPr>
        <w:t>Mr. Landes</w:t>
      </w:r>
      <w:r w:rsidRPr="00AB1746">
        <w:rPr>
          <w:rFonts w:ascii="Arial" w:eastAsia="Times New Roman" w:hAnsi="Arial" w:cs="Arial"/>
          <w:sz w:val="20"/>
          <w:szCs w:val="20"/>
        </w:rPr>
        <w:t xml:space="preserve"> thanked the IAASB members, technical advisors, observers, and Staff for their contributions. He then closed the meeting. </w:t>
      </w:r>
    </w:p>
    <w:p w:rsidR="00A031C0" w:rsidRDefault="00A031C0" w:rsidP="00537FE3">
      <w:pPr>
        <w:autoSpaceDE w:val="0"/>
        <w:autoSpaceDN w:val="0"/>
        <w:adjustRightInd w:val="0"/>
        <w:spacing w:after="120" w:line="269" w:lineRule="auto"/>
        <w:ind w:left="547" w:hanging="547"/>
        <w:jc w:val="both"/>
        <w:outlineLvl w:val="1"/>
        <w:rPr>
          <w:rFonts w:ascii="Arial" w:eastAsia="Calibri" w:hAnsi="Arial" w:cs="Arial"/>
          <w:b/>
          <w:sz w:val="20"/>
          <w:szCs w:val="20"/>
          <w:lang w:bidi="he-IL"/>
        </w:rPr>
      </w:pPr>
    </w:p>
    <w:p w:rsidR="005121DD" w:rsidRDefault="005121DD" w:rsidP="00537FE3">
      <w:pPr>
        <w:autoSpaceDE w:val="0"/>
        <w:autoSpaceDN w:val="0"/>
        <w:adjustRightInd w:val="0"/>
        <w:spacing w:after="120" w:line="269" w:lineRule="auto"/>
        <w:ind w:left="547" w:hanging="547"/>
        <w:jc w:val="both"/>
        <w:outlineLvl w:val="1"/>
        <w:rPr>
          <w:rFonts w:ascii="Arial" w:eastAsia="Calibri" w:hAnsi="Arial" w:cs="Arial"/>
          <w:b/>
          <w:sz w:val="20"/>
          <w:szCs w:val="20"/>
          <w:lang w:bidi="he-IL"/>
        </w:rPr>
      </w:pPr>
    </w:p>
    <w:p w:rsidR="00A031C0" w:rsidRDefault="00A031C0" w:rsidP="00537FE3">
      <w:pPr>
        <w:autoSpaceDE w:val="0"/>
        <w:autoSpaceDN w:val="0"/>
        <w:adjustRightInd w:val="0"/>
        <w:spacing w:after="120" w:line="269" w:lineRule="auto"/>
        <w:ind w:left="547" w:hanging="547"/>
        <w:jc w:val="both"/>
        <w:outlineLvl w:val="1"/>
        <w:rPr>
          <w:rFonts w:ascii="Arial" w:eastAsia="Calibri" w:hAnsi="Arial" w:cs="Arial"/>
          <w:b/>
          <w:sz w:val="20"/>
          <w:szCs w:val="20"/>
          <w:lang w:bidi="he-IL"/>
        </w:rPr>
      </w:pPr>
    </w:p>
    <w:p w:rsidR="00A031C0" w:rsidRDefault="00A031C0" w:rsidP="00537FE3">
      <w:pPr>
        <w:autoSpaceDE w:val="0"/>
        <w:autoSpaceDN w:val="0"/>
        <w:adjustRightInd w:val="0"/>
        <w:spacing w:after="120" w:line="269" w:lineRule="auto"/>
        <w:ind w:left="547" w:hanging="547"/>
        <w:jc w:val="both"/>
        <w:outlineLvl w:val="1"/>
        <w:rPr>
          <w:rFonts w:ascii="Arial" w:eastAsia="Calibri" w:hAnsi="Arial" w:cs="Arial"/>
          <w:b/>
          <w:sz w:val="20"/>
          <w:szCs w:val="20"/>
          <w:lang w:bidi="he-IL"/>
        </w:rPr>
      </w:pPr>
    </w:p>
    <w:sectPr w:rsidR="00A031C0" w:rsidSect="00085FFA">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FBA" w:rsidRDefault="00334FBA" w:rsidP="003750C8">
      <w:pPr>
        <w:spacing w:after="0" w:line="240" w:lineRule="auto"/>
      </w:pPr>
      <w:r>
        <w:separator/>
      </w:r>
    </w:p>
  </w:endnote>
  <w:endnote w:type="continuationSeparator" w:id="0">
    <w:p w:rsidR="00334FBA" w:rsidRDefault="00334FBA" w:rsidP="00375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FFA" w:rsidRPr="004D5F4B" w:rsidRDefault="00085FFA">
    <w:pPr>
      <w:pStyle w:val="Footer"/>
      <w:jc w:val="center"/>
      <w:rPr>
        <w:rFonts w:ascii="Arial" w:hAnsi="Arial" w:cs="Arial"/>
        <w:sz w:val="20"/>
        <w:szCs w:val="20"/>
      </w:rPr>
    </w:pPr>
    <w:r w:rsidRPr="004D5F4B">
      <w:rPr>
        <w:rFonts w:ascii="Arial" w:hAnsi="Arial" w:cs="Arial"/>
        <w:sz w:val="20"/>
        <w:szCs w:val="20"/>
      </w:rPr>
      <w:t>Agenda Item 1-C</w:t>
    </w:r>
  </w:p>
  <w:p w:rsidR="00085FFA" w:rsidRPr="004D5F4B" w:rsidRDefault="00085FFA">
    <w:pPr>
      <w:pStyle w:val="Footer"/>
      <w:jc w:val="center"/>
      <w:rPr>
        <w:rFonts w:ascii="Arial" w:hAnsi="Arial" w:cs="Arial"/>
        <w:sz w:val="20"/>
        <w:szCs w:val="20"/>
      </w:rPr>
    </w:pPr>
    <w:sdt>
      <w:sdtPr>
        <w:rPr>
          <w:rFonts w:ascii="Arial" w:hAnsi="Arial" w:cs="Arial"/>
          <w:sz w:val="20"/>
          <w:szCs w:val="20"/>
        </w:rPr>
        <w:id w:val="-722590675"/>
        <w:docPartObj>
          <w:docPartGallery w:val="Page Numbers (Bottom of Page)"/>
          <w:docPartUnique/>
        </w:docPartObj>
      </w:sdtPr>
      <w:sdtContent>
        <w:sdt>
          <w:sdtPr>
            <w:rPr>
              <w:rFonts w:ascii="Arial" w:hAnsi="Arial" w:cs="Arial"/>
              <w:sz w:val="20"/>
              <w:szCs w:val="20"/>
            </w:rPr>
            <w:id w:val="1728636285"/>
            <w:docPartObj>
              <w:docPartGallery w:val="Page Numbers (Top of Page)"/>
              <w:docPartUnique/>
            </w:docPartObj>
          </w:sdtPr>
          <w:sdtContent>
            <w:r w:rsidRPr="004D5F4B">
              <w:rPr>
                <w:rFonts w:ascii="Arial" w:hAnsi="Arial" w:cs="Arial"/>
                <w:sz w:val="20"/>
                <w:szCs w:val="20"/>
              </w:rPr>
              <w:t xml:space="preserve">Page </w:t>
            </w:r>
            <w:r w:rsidRPr="004D5F4B">
              <w:rPr>
                <w:rFonts w:ascii="Arial" w:hAnsi="Arial" w:cs="Arial"/>
                <w:b/>
                <w:bCs/>
                <w:sz w:val="20"/>
                <w:szCs w:val="20"/>
              </w:rPr>
              <w:fldChar w:fldCharType="begin"/>
            </w:r>
            <w:r w:rsidRPr="004D5F4B">
              <w:rPr>
                <w:rFonts w:ascii="Arial" w:hAnsi="Arial" w:cs="Arial"/>
                <w:b/>
                <w:bCs/>
                <w:sz w:val="20"/>
                <w:szCs w:val="20"/>
              </w:rPr>
              <w:instrText xml:space="preserve"> PAGE </w:instrText>
            </w:r>
            <w:r w:rsidRPr="004D5F4B">
              <w:rPr>
                <w:rFonts w:ascii="Arial" w:hAnsi="Arial" w:cs="Arial"/>
                <w:b/>
                <w:bCs/>
                <w:sz w:val="20"/>
                <w:szCs w:val="20"/>
              </w:rPr>
              <w:fldChar w:fldCharType="separate"/>
            </w:r>
            <w:r w:rsidR="00266AD3">
              <w:rPr>
                <w:rFonts w:ascii="Arial" w:hAnsi="Arial" w:cs="Arial"/>
                <w:b/>
                <w:bCs/>
                <w:noProof/>
                <w:sz w:val="20"/>
                <w:szCs w:val="20"/>
              </w:rPr>
              <w:t>4</w:t>
            </w:r>
            <w:r w:rsidRPr="004D5F4B">
              <w:rPr>
                <w:rFonts w:ascii="Arial" w:hAnsi="Arial" w:cs="Arial"/>
                <w:b/>
                <w:bCs/>
                <w:sz w:val="20"/>
                <w:szCs w:val="20"/>
              </w:rPr>
              <w:fldChar w:fldCharType="end"/>
            </w:r>
            <w:r w:rsidRPr="004D5F4B">
              <w:rPr>
                <w:rFonts w:ascii="Arial" w:hAnsi="Arial" w:cs="Arial"/>
                <w:sz w:val="20"/>
                <w:szCs w:val="20"/>
              </w:rPr>
              <w:t xml:space="preserve"> of </w:t>
            </w:r>
            <w:r w:rsidRPr="004D5F4B">
              <w:rPr>
                <w:rFonts w:ascii="Arial" w:hAnsi="Arial" w:cs="Arial"/>
                <w:b/>
                <w:bCs/>
                <w:sz w:val="20"/>
                <w:szCs w:val="20"/>
              </w:rPr>
              <w:fldChar w:fldCharType="begin"/>
            </w:r>
            <w:r w:rsidRPr="004D5F4B">
              <w:rPr>
                <w:rFonts w:ascii="Arial" w:hAnsi="Arial" w:cs="Arial"/>
                <w:b/>
                <w:bCs/>
                <w:sz w:val="20"/>
                <w:szCs w:val="20"/>
              </w:rPr>
              <w:instrText xml:space="preserve"> NUMPAGES  </w:instrText>
            </w:r>
            <w:r w:rsidRPr="004D5F4B">
              <w:rPr>
                <w:rFonts w:ascii="Arial" w:hAnsi="Arial" w:cs="Arial"/>
                <w:b/>
                <w:bCs/>
                <w:sz w:val="20"/>
                <w:szCs w:val="20"/>
              </w:rPr>
              <w:fldChar w:fldCharType="separate"/>
            </w:r>
            <w:r w:rsidR="00266AD3">
              <w:rPr>
                <w:rFonts w:ascii="Arial" w:hAnsi="Arial" w:cs="Arial"/>
                <w:b/>
                <w:bCs/>
                <w:noProof/>
                <w:sz w:val="20"/>
                <w:szCs w:val="20"/>
              </w:rPr>
              <w:t>4</w:t>
            </w:r>
            <w:r w:rsidRPr="004D5F4B">
              <w:rPr>
                <w:rFonts w:ascii="Arial" w:hAnsi="Arial" w:cs="Arial"/>
                <w:b/>
                <w:bCs/>
                <w:sz w:val="20"/>
                <w:szCs w:val="20"/>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F4B" w:rsidRPr="004D5F4B" w:rsidRDefault="004D5F4B">
    <w:pPr>
      <w:pStyle w:val="Footer"/>
      <w:rPr>
        <w:rFonts w:ascii="Arial" w:hAnsi="Arial" w:cs="Arial"/>
        <w:i/>
        <w:sz w:val="20"/>
        <w:szCs w:val="20"/>
      </w:rPr>
    </w:pPr>
    <w:r w:rsidRPr="004D5F4B">
      <w:rPr>
        <w:rFonts w:ascii="Arial" w:hAnsi="Arial" w:cs="Arial"/>
        <w:i/>
        <w:sz w:val="20"/>
        <w:szCs w:val="20"/>
      </w:rPr>
      <w:t>Prepared by: IAASB Staff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FBA" w:rsidRDefault="00334FBA" w:rsidP="003750C8">
      <w:pPr>
        <w:spacing w:after="0" w:line="240" w:lineRule="auto"/>
      </w:pPr>
      <w:r>
        <w:separator/>
      </w:r>
    </w:p>
  </w:footnote>
  <w:footnote w:type="continuationSeparator" w:id="0">
    <w:p w:rsidR="00334FBA" w:rsidRDefault="00334FBA" w:rsidP="003750C8">
      <w:pPr>
        <w:spacing w:after="0" w:line="240" w:lineRule="auto"/>
      </w:pPr>
      <w:r>
        <w:continuationSeparator/>
      </w:r>
    </w:p>
  </w:footnote>
  <w:footnote w:id="1">
    <w:p w:rsidR="00A031C0" w:rsidRPr="00306626" w:rsidRDefault="00A031C0" w:rsidP="00A031C0">
      <w:pPr>
        <w:pStyle w:val="Default"/>
        <w:spacing w:after="60" w:line="240" w:lineRule="exact"/>
        <w:ind w:left="360" w:hanging="360"/>
        <w:rPr>
          <w:sz w:val="16"/>
          <w:szCs w:val="16"/>
        </w:rPr>
      </w:pPr>
      <w:r w:rsidRPr="00306626">
        <w:rPr>
          <w:rStyle w:val="FootnoteReference"/>
          <w:sz w:val="16"/>
          <w:szCs w:val="16"/>
        </w:rPr>
        <w:footnoteRef/>
      </w:r>
      <w:r w:rsidRPr="00306626">
        <w:rPr>
          <w:sz w:val="16"/>
          <w:szCs w:val="16"/>
        </w:rPr>
        <w:t xml:space="preserve"> </w:t>
      </w:r>
      <w:r>
        <w:rPr>
          <w:sz w:val="16"/>
          <w:szCs w:val="16"/>
        </w:rPr>
        <w:tab/>
      </w:r>
      <w:r w:rsidRPr="00306626">
        <w:rPr>
          <w:sz w:val="16"/>
          <w:szCs w:val="16"/>
        </w:rPr>
        <w:t xml:space="preserve">ISA </w:t>
      </w:r>
      <w:r>
        <w:rPr>
          <w:sz w:val="16"/>
          <w:szCs w:val="16"/>
        </w:rPr>
        <w:t>250</w:t>
      </w:r>
      <w:r w:rsidRPr="00306626">
        <w:rPr>
          <w:sz w:val="16"/>
          <w:szCs w:val="16"/>
        </w:rPr>
        <w:t xml:space="preserve">, </w:t>
      </w:r>
      <w:r w:rsidRPr="00BF1A8D">
        <w:rPr>
          <w:i/>
          <w:sz w:val="16"/>
          <w:szCs w:val="16"/>
          <w:lang w:val="en-AU"/>
        </w:rPr>
        <w:t>Consideration of Laws and Regulations in an Audit of Financial Statements</w:t>
      </w:r>
    </w:p>
  </w:footnote>
  <w:footnote w:id="2">
    <w:p w:rsidR="00435B1B" w:rsidRDefault="00435B1B" w:rsidP="00907B4E">
      <w:pPr>
        <w:pStyle w:val="Default"/>
        <w:spacing w:after="60" w:line="240" w:lineRule="exact"/>
        <w:ind w:left="360" w:hanging="360"/>
      </w:pPr>
      <w:r w:rsidRPr="00435B1B">
        <w:rPr>
          <w:rStyle w:val="FootnoteReference"/>
          <w:sz w:val="16"/>
          <w:szCs w:val="16"/>
        </w:rPr>
        <w:footnoteRef/>
      </w:r>
      <w:r w:rsidRPr="00435B1B">
        <w:rPr>
          <w:sz w:val="16"/>
          <w:szCs w:val="16"/>
        </w:rPr>
        <w:t xml:space="preserve"> </w:t>
      </w:r>
      <w:r w:rsidRPr="00435B1B">
        <w:rPr>
          <w:sz w:val="16"/>
          <w:szCs w:val="16"/>
        </w:rPr>
        <w:tab/>
        <w:t xml:space="preserve">ISA 600, </w:t>
      </w:r>
      <w:r w:rsidRPr="00435B1B">
        <w:rPr>
          <w:i/>
          <w:iCs/>
          <w:sz w:val="16"/>
          <w:szCs w:val="16"/>
        </w:rPr>
        <w:t>Special Considerations—Audits of Group Financial Statements (Including the Work of Component Auditors)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FFA" w:rsidRPr="004D5F4B" w:rsidRDefault="00085FFA" w:rsidP="00085FFA">
    <w:pPr>
      <w:pStyle w:val="Header"/>
      <w:jc w:val="center"/>
      <w:rPr>
        <w:rFonts w:ascii="Arial" w:hAnsi="Arial" w:cs="Arial"/>
        <w:sz w:val="20"/>
        <w:szCs w:val="20"/>
      </w:rPr>
    </w:pPr>
    <w:r w:rsidRPr="004D5F4B">
      <w:rPr>
        <w:rFonts w:ascii="Arial" w:hAnsi="Arial" w:cs="Arial"/>
        <w:sz w:val="20"/>
        <w:szCs w:val="20"/>
      </w:rPr>
      <w:t xml:space="preserve">Draft </w:t>
    </w:r>
    <w:r w:rsidR="004D5F4B" w:rsidRPr="004D5F4B">
      <w:rPr>
        <w:rFonts w:ascii="Arial" w:hAnsi="Arial" w:cs="Arial"/>
        <w:sz w:val="20"/>
        <w:szCs w:val="20"/>
      </w:rPr>
      <w:t>April</w:t>
    </w:r>
    <w:r w:rsidRPr="004D5F4B">
      <w:rPr>
        <w:rFonts w:ascii="Arial" w:hAnsi="Arial" w:cs="Arial"/>
        <w:sz w:val="20"/>
        <w:szCs w:val="20"/>
      </w:rPr>
      <w:t xml:space="preserve"> 201</w:t>
    </w:r>
    <w:r w:rsidRPr="004D5F4B">
      <w:rPr>
        <w:rFonts w:ascii="Arial" w:hAnsi="Arial" w:cs="Arial"/>
        <w:sz w:val="20"/>
        <w:szCs w:val="20"/>
      </w:rPr>
      <w:t>6</w:t>
    </w:r>
    <w:r w:rsidRPr="004D5F4B">
      <w:rPr>
        <w:rFonts w:ascii="Arial" w:hAnsi="Arial" w:cs="Arial"/>
        <w:sz w:val="20"/>
        <w:szCs w:val="20"/>
      </w:rPr>
      <w:t xml:space="preserve"> </w:t>
    </w:r>
    <w:r w:rsidRPr="004D5F4B">
      <w:rPr>
        <w:rFonts w:ascii="Arial" w:hAnsi="Arial" w:cs="Arial"/>
        <w:sz w:val="20"/>
        <w:szCs w:val="20"/>
      </w:rPr>
      <w:t xml:space="preserve">Teleconference </w:t>
    </w:r>
    <w:r w:rsidRPr="004D5F4B">
      <w:rPr>
        <w:rFonts w:ascii="Arial" w:hAnsi="Arial" w:cs="Arial"/>
        <w:sz w:val="20"/>
        <w:szCs w:val="20"/>
      </w:rPr>
      <w:t>Minutes (Marked)</w:t>
    </w:r>
  </w:p>
  <w:p w:rsidR="00E852B2" w:rsidRPr="004D5F4B" w:rsidRDefault="00085FFA" w:rsidP="00085FFA">
    <w:pPr>
      <w:pStyle w:val="Header"/>
      <w:jc w:val="center"/>
      <w:rPr>
        <w:rFonts w:ascii="Arial" w:hAnsi="Arial" w:cs="Arial"/>
        <w:i/>
        <w:sz w:val="20"/>
        <w:szCs w:val="20"/>
      </w:rPr>
    </w:pPr>
    <w:r w:rsidRPr="004D5F4B">
      <w:rPr>
        <w:rFonts w:ascii="Arial" w:hAnsi="Arial" w:cs="Arial"/>
        <w:i/>
        <w:sz w:val="20"/>
        <w:szCs w:val="20"/>
      </w:rPr>
      <w:t>IAASB Main Agenda (</w:t>
    </w:r>
    <w:r w:rsidRPr="004D5F4B">
      <w:rPr>
        <w:rFonts w:ascii="Arial" w:hAnsi="Arial" w:cs="Arial"/>
        <w:i/>
        <w:sz w:val="20"/>
        <w:szCs w:val="20"/>
      </w:rPr>
      <w:t>June</w:t>
    </w:r>
    <w:r w:rsidRPr="004D5F4B">
      <w:rPr>
        <w:rFonts w:ascii="Arial" w:hAnsi="Arial" w:cs="Arial"/>
        <w:i/>
        <w:sz w:val="20"/>
        <w:szCs w:val="20"/>
      </w:rPr>
      <w:t xml:space="preserv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FFA" w:rsidRPr="004D5F4B" w:rsidRDefault="00085FFA" w:rsidP="00085FFA">
    <w:pPr>
      <w:pStyle w:val="Header"/>
      <w:jc w:val="center"/>
      <w:rPr>
        <w:rFonts w:ascii="Arial" w:hAnsi="Arial" w:cs="Arial"/>
        <w:sz w:val="20"/>
        <w:szCs w:val="20"/>
      </w:rPr>
    </w:pPr>
    <w:r w:rsidRPr="004D5F4B">
      <w:rPr>
        <w:rFonts w:ascii="Arial" w:hAnsi="Arial" w:cs="Arial"/>
        <w:sz w:val="20"/>
        <w:szCs w:val="20"/>
      </w:rPr>
      <w:t>IAASB Main Agenda (</w:t>
    </w:r>
    <w:r w:rsidR="00DE37F3" w:rsidRPr="004D5F4B">
      <w:rPr>
        <w:rFonts w:ascii="Arial" w:hAnsi="Arial" w:cs="Arial"/>
        <w:sz w:val="20"/>
        <w:szCs w:val="20"/>
      </w:rPr>
      <w:t>June</w:t>
    </w:r>
    <w:r w:rsidRPr="004D5F4B">
      <w:rPr>
        <w:rFonts w:ascii="Arial" w:hAnsi="Arial" w:cs="Arial"/>
        <w:sz w:val="20"/>
        <w:szCs w:val="20"/>
      </w:rPr>
      <w:t xml:space="preserve"> 2016)</w:t>
    </w:r>
  </w:p>
  <w:p w:rsidR="00085FFA" w:rsidRPr="004D5F4B" w:rsidRDefault="00085FFA" w:rsidP="00085FFA">
    <w:pPr>
      <w:pStyle w:val="Header"/>
      <w:jc w:val="right"/>
      <w:rPr>
        <w:rFonts w:ascii="Arial" w:hAnsi="Arial" w:cs="Arial"/>
        <w:b/>
        <w:sz w:val="44"/>
        <w:szCs w:val="44"/>
      </w:rPr>
    </w:pPr>
    <w:r w:rsidRPr="004D5F4B">
      <w:rPr>
        <w:rFonts w:ascii="Arial" w:hAnsi="Arial" w:cs="Arial"/>
        <w:b/>
        <w:sz w:val="44"/>
        <w:szCs w:val="44"/>
      </w:rPr>
      <w:t xml:space="preserve">Agenda Item </w:t>
    </w:r>
  </w:p>
  <w:p w:rsidR="00085FFA" w:rsidRPr="004D5F4B" w:rsidRDefault="00085FFA" w:rsidP="00085FFA">
    <w:pPr>
      <w:pStyle w:val="Header"/>
      <w:jc w:val="right"/>
      <w:rPr>
        <w:rFonts w:ascii="Arial" w:hAnsi="Arial" w:cs="Arial"/>
        <w:b/>
        <w:sz w:val="44"/>
        <w:szCs w:val="44"/>
      </w:rPr>
    </w:pPr>
    <w:r w:rsidRPr="004D5F4B">
      <w:rPr>
        <w:rFonts w:ascii="Arial" w:hAnsi="Arial" w:cs="Arial"/>
        <w:b/>
        <w:sz w:val="44"/>
        <w:szCs w:val="44"/>
      </w:rPr>
      <w:t>1-C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2DE0"/>
    <w:multiLevelType w:val="hybridMultilevel"/>
    <w:tmpl w:val="622CA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55290"/>
    <w:multiLevelType w:val="hybridMultilevel"/>
    <w:tmpl w:val="51EC3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3C3131"/>
    <w:multiLevelType w:val="hybridMultilevel"/>
    <w:tmpl w:val="269EBEB0"/>
    <w:lvl w:ilvl="0" w:tplc="AB5E9E9C">
      <w:start w:val="1"/>
      <w:numFmt w:val="decimal"/>
      <w:lvlText w:val="%1."/>
      <w:lvlJc w:val="left"/>
      <w:pPr>
        <w:ind w:left="540" w:hanging="360"/>
      </w:pPr>
      <w:rPr>
        <w:rFonts w:ascii="Arial" w:hAnsi="Arial" w:cs="Arial"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8540D"/>
    <w:multiLevelType w:val="hybridMultilevel"/>
    <w:tmpl w:val="9132D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EBB1916"/>
    <w:multiLevelType w:val="hybridMultilevel"/>
    <w:tmpl w:val="37320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DF696C"/>
    <w:multiLevelType w:val="hybridMultilevel"/>
    <w:tmpl w:val="2ADC8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557B15"/>
    <w:multiLevelType w:val="hybridMultilevel"/>
    <w:tmpl w:val="3F2C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B870C1"/>
    <w:multiLevelType w:val="hybridMultilevel"/>
    <w:tmpl w:val="CB1A2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D0AF2"/>
    <w:multiLevelType w:val="hybridMultilevel"/>
    <w:tmpl w:val="43929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1"/>
  </w:num>
  <w:num w:numId="4">
    <w:abstractNumId w:val="4"/>
  </w:num>
  <w:num w:numId="5">
    <w:abstractNumId w:val="0"/>
  </w:num>
  <w:num w:numId="6">
    <w:abstractNumId w:val="8"/>
  </w:num>
  <w:num w:numId="7">
    <w:abstractNumId w:val="3"/>
  </w:num>
  <w:num w:numId="8">
    <w:abstractNumId w:val="6"/>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leen Healy">
    <w15:presenceInfo w15:providerId="AD" w15:userId="S-1-5-21-1801674531-1972579041-839522115-4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086"/>
    <w:rsid w:val="000027F0"/>
    <w:rsid w:val="00004876"/>
    <w:rsid w:val="00022C9A"/>
    <w:rsid w:val="00070724"/>
    <w:rsid w:val="00085FFA"/>
    <w:rsid w:val="000933D5"/>
    <w:rsid w:val="000A2347"/>
    <w:rsid w:val="000B7AF3"/>
    <w:rsid w:val="001009B7"/>
    <w:rsid w:val="00121B16"/>
    <w:rsid w:val="00184B1C"/>
    <w:rsid w:val="001A09C8"/>
    <w:rsid w:val="001A6DE6"/>
    <w:rsid w:val="001F4014"/>
    <w:rsid w:val="001F7502"/>
    <w:rsid w:val="0020122D"/>
    <w:rsid w:val="0021636E"/>
    <w:rsid w:val="00234E49"/>
    <w:rsid w:val="00266AD3"/>
    <w:rsid w:val="00286591"/>
    <w:rsid w:val="002A64F7"/>
    <w:rsid w:val="002B3040"/>
    <w:rsid w:val="002D2086"/>
    <w:rsid w:val="003066D6"/>
    <w:rsid w:val="00306FF2"/>
    <w:rsid w:val="00334FBA"/>
    <w:rsid w:val="00335B5D"/>
    <w:rsid w:val="00343CEA"/>
    <w:rsid w:val="003479A5"/>
    <w:rsid w:val="003750C8"/>
    <w:rsid w:val="003B2F2B"/>
    <w:rsid w:val="003B7B2A"/>
    <w:rsid w:val="003C6B08"/>
    <w:rsid w:val="00420F97"/>
    <w:rsid w:val="00427494"/>
    <w:rsid w:val="00435B1B"/>
    <w:rsid w:val="00436ED8"/>
    <w:rsid w:val="0044578C"/>
    <w:rsid w:val="004559DD"/>
    <w:rsid w:val="00462A8E"/>
    <w:rsid w:val="004A1638"/>
    <w:rsid w:val="004C737D"/>
    <w:rsid w:val="004D5F4B"/>
    <w:rsid w:val="004E1C06"/>
    <w:rsid w:val="004E2FBB"/>
    <w:rsid w:val="005049C6"/>
    <w:rsid w:val="0050607C"/>
    <w:rsid w:val="005121DD"/>
    <w:rsid w:val="00532DDB"/>
    <w:rsid w:val="00537FE3"/>
    <w:rsid w:val="00571059"/>
    <w:rsid w:val="0058254D"/>
    <w:rsid w:val="00584B6E"/>
    <w:rsid w:val="0059261C"/>
    <w:rsid w:val="00597180"/>
    <w:rsid w:val="005E0D99"/>
    <w:rsid w:val="00656F5F"/>
    <w:rsid w:val="006D3557"/>
    <w:rsid w:val="006D7391"/>
    <w:rsid w:val="006E38A7"/>
    <w:rsid w:val="006F3AC6"/>
    <w:rsid w:val="0072333E"/>
    <w:rsid w:val="00724A5E"/>
    <w:rsid w:val="00750C5F"/>
    <w:rsid w:val="0075393D"/>
    <w:rsid w:val="0078612C"/>
    <w:rsid w:val="007A1CC0"/>
    <w:rsid w:val="007B59FE"/>
    <w:rsid w:val="007B5E5A"/>
    <w:rsid w:val="008070EF"/>
    <w:rsid w:val="008132E5"/>
    <w:rsid w:val="008176D6"/>
    <w:rsid w:val="00845AC1"/>
    <w:rsid w:val="008916FA"/>
    <w:rsid w:val="008A0526"/>
    <w:rsid w:val="00907B4E"/>
    <w:rsid w:val="00924954"/>
    <w:rsid w:val="0093353C"/>
    <w:rsid w:val="00933DFD"/>
    <w:rsid w:val="00954DBE"/>
    <w:rsid w:val="00954DDE"/>
    <w:rsid w:val="00A031C0"/>
    <w:rsid w:val="00A0580D"/>
    <w:rsid w:val="00A10865"/>
    <w:rsid w:val="00A44D81"/>
    <w:rsid w:val="00A764E1"/>
    <w:rsid w:val="00AE0F4C"/>
    <w:rsid w:val="00AE6555"/>
    <w:rsid w:val="00AE6B82"/>
    <w:rsid w:val="00B019B7"/>
    <w:rsid w:val="00B15B2F"/>
    <w:rsid w:val="00B34EDA"/>
    <w:rsid w:val="00B742F3"/>
    <w:rsid w:val="00B749C5"/>
    <w:rsid w:val="00B9728B"/>
    <w:rsid w:val="00BE1E3E"/>
    <w:rsid w:val="00BE26AA"/>
    <w:rsid w:val="00BF11B4"/>
    <w:rsid w:val="00C165AB"/>
    <w:rsid w:val="00C3433E"/>
    <w:rsid w:val="00CA77B0"/>
    <w:rsid w:val="00CC5352"/>
    <w:rsid w:val="00CD03F8"/>
    <w:rsid w:val="00CF67FA"/>
    <w:rsid w:val="00D05307"/>
    <w:rsid w:val="00D07C9B"/>
    <w:rsid w:val="00D16982"/>
    <w:rsid w:val="00D27D42"/>
    <w:rsid w:val="00D30923"/>
    <w:rsid w:val="00D31B4F"/>
    <w:rsid w:val="00D416A2"/>
    <w:rsid w:val="00D50BAC"/>
    <w:rsid w:val="00D849F6"/>
    <w:rsid w:val="00D92E53"/>
    <w:rsid w:val="00D9644E"/>
    <w:rsid w:val="00DA46B0"/>
    <w:rsid w:val="00DC4B2B"/>
    <w:rsid w:val="00DD4DEC"/>
    <w:rsid w:val="00DD71C0"/>
    <w:rsid w:val="00DE37F3"/>
    <w:rsid w:val="00DF517A"/>
    <w:rsid w:val="00E04E55"/>
    <w:rsid w:val="00E17DE8"/>
    <w:rsid w:val="00E300EF"/>
    <w:rsid w:val="00E62CF9"/>
    <w:rsid w:val="00E80DF7"/>
    <w:rsid w:val="00E82D52"/>
    <w:rsid w:val="00E85183"/>
    <w:rsid w:val="00E852B2"/>
    <w:rsid w:val="00EA52F5"/>
    <w:rsid w:val="00EB1952"/>
    <w:rsid w:val="00EC05C8"/>
    <w:rsid w:val="00ED60F1"/>
    <w:rsid w:val="00EE13AA"/>
    <w:rsid w:val="00EF3D42"/>
    <w:rsid w:val="00F03D11"/>
    <w:rsid w:val="00F56A2B"/>
    <w:rsid w:val="00F65855"/>
    <w:rsid w:val="00F90ADD"/>
    <w:rsid w:val="00FA4304"/>
    <w:rsid w:val="00FB5482"/>
    <w:rsid w:val="00FB7E5D"/>
    <w:rsid w:val="00FC26D4"/>
    <w:rsid w:val="00FD07E3"/>
    <w:rsid w:val="00FD5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D1DD62-AD5A-42BE-92F5-7B381C4A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F67FA"/>
    <w:pPr>
      <w:ind w:left="720"/>
      <w:contextualSpacing/>
    </w:pPr>
  </w:style>
  <w:style w:type="character" w:styleId="CommentReference">
    <w:name w:val="annotation reference"/>
    <w:basedOn w:val="DefaultParagraphFont"/>
    <w:uiPriority w:val="99"/>
    <w:semiHidden/>
    <w:unhideWhenUsed/>
    <w:rsid w:val="00121B16"/>
    <w:rPr>
      <w:sz w:val="16"/>
      <w:szCs w:val="16"/>
    </w:rPr>
  </w:style>
  <w:style w:type="paragraph" w:styleId="CommentText">
    <w:name w:val="annotation text"/>
    <w:basedOn w:val="Normal"/>
    <w:link w:val="CommentTextChar"/>
    <w:uiPriority w:val="99"/>
    <w:semiHidden/>
    <w:unhideWhenUsed/>
    <w:rsid w:val="00121B16"/>
    <w:pPr>
      <w:spacing w:line="240" w:lineRule="auto"/>
    </w:pPr>
    <w:rPr>
      <w:sz w:val="20"/>
      <w:szCs w:val="20"/>
    </w:rPr>
  </w:style>
  <w:style w:type="character" w:customStyle="1" w:styleId="CommentTextChar">
    <w:name w:val="Comment Text Char"/>
    <w:basedOn w:val="DefaultParagraphFont"/>
    <w:link w:val="CommentText"/>
    <w:uiPriority w:val="99"/>
    <w:semiHidden/>
    <w:rsid w:val="00121B16"/>
    <w:rPr>
      <w:sz w:val="20"/>
      <w:szCs w:val="20"/>
    </w:rPr>
  </w:style>
  <w:style w:type="paragraph" w:styleId="CommentSubject">
    <w:name w:val="annotation subject"/>
    <w:basedOn w:val="CommentText"/>
    <w:next w:val="CommentText"/>
    <w:link w:val="CommentSubjectChar"/>
    <w:uiPriority w:val="99"/>
    <w:semiHidden/>
    <w:unhideWhenUsed/>
    <w:rsid w:val="00121B16"/>
    <w:rPr>
      <w:b/>
      <w:bCs/>
    </w:rPr>
  </w:style>
  <w:style w:type="character" w:customStyle="1" w:styleId="CommentSubjectChar">
    <w:name w:val="Comment Subject Char"/>
    <w:basedOn w:val="CommentTextChar"/>
    <w:link w:val="CommentSubject"/>
    <w:uiPriority w:val="99"/>
    <w:semiHidden/>
    <w:rsid w:val="00121B16"/>
    <w:rPr>
      <w:b/>
      <w:bCs/>
      <w:sz w:val="20"/>
      <w:szCs w:val="20"/>
    </w:rPr>
  </w:style>
  <w:style w:type="paragraph" w:styleId="BalloonText">
    <w:name w:val="Balloon Text"/>
    <w:basedOn w:val="Normal"/>
    <w:link w:val="BalloonTextChar"/>
    <w:uiPriority w:val="99"/>
    <w:semiHidden/>
    <w:unhideWhenUsed/>
    <w:rsid w:val="00121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B16"/>
    <w:rPr>
      <w:rFonts w:ascii="Segoe UI" w:hAnsi="Segoe UI" w:cs="Segoe UI"/>
      <w:sz w:val="18"/>
      <w:szCs w:val="18"/>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 Char,Char,Footnote"/>
    <w:basedOn w:val="Normal"/>
    <w:link w:val="FootnoteTextChar"/>
    <w:uiPriority w:val="99"/>
    <w:unhideWhenUsed/>
    <w:rsid w:val="003750C8"/>
    <w:pPr>
      <w:spacing w:after="0" w:line="240" w:lineRule="auto"/>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 Cha Char"/>
    <w:basedOn w:val="DefaultParagraphFont"/>
    <w:link w:val="FootnoteText"/>
    <w:uiPriority w:val="99"/>
    <w:rsid w:val="003750C8"/>
    <w:rPr>
      <w:sz w:val="20"/>
      <w:szCs w:val="20"/>
    </w:rPr>
  </w:style>
  <w:style w:type="character" w:styleId="FootnoteReference">
    <w:name w:val="footnote reference"/>
    <w:aliases w:val="Footnote reference number,Footnote symbol,note TESI"/>
    <w:basedOn w:val="DefaultParagraphFont"/>
    <w:uiPriority w:val="99"/>
    <w:unhideWhenUsed/>
    <w:rsid w:val="003750C8"/>
    <w:rPr>
      <w:vertAlign w:val="superscript"/>
    </w:rPr>
  </w:style>
  <w:style w:type="paragraph" w:customStyle="1" w:styleId="Default">
    <w:name w:val="Default"/>
    <w:rsid w:val="00A031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031C0"/>
    <w:rPr>
      <w:color w:val="0563C1" w:themeColor="hyperlink"/>
      <w:u w:val="single"/>
    </w:rPr>
  </w:style>
  <w:style w:type="table" w:styleId="TableGrid">
    <w:name w:val="Table Grid"/>
    <w:basedOn w:val="TableNormal"/>
    <w:uiPriority w:val="59"/>
    <w:rsid w:val="00A031C0"/>
    <w:pPr>
      <w:spacing w:before="60" w:after="60" w:line="280" w:lineRule="exact"/>
    </w:pPr>
    <w:rPr>
      <w:rFonts w:ascii="Times New Roman" w:hAnsi="Times New Roman"/>
      <w:sz w:val="24"/>
      <w:szCs w:val="24"/>
      <w:lang w:val="en-AU"/>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style>
  <w:style w:type="character" w:customStyle="1" w:styleId="ListParagraphChar">
    <w:name w:val="List Paragraph Char"/>
    <w:link w:val="ListParagraph"/>
    <w:uiPriority w:val="34"/>
    <w:rsid w:val="00A031C0"/>
  </w:style>
  <w:style w:type="paragraph" w:styleId="Header">
    <w:name w:val="header"/>
    <w:basedOn w:val="Normal"/>
    <w:link w:val="HeaderChar"/>
    <w:uiPriority w:val="99"/>
    <w:unhideWhenUsed/>
    <w:rsid w:val="00E85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2B2"/>
  </w:style>
  <w:style w:type="paragraph" w:styleId="Footer">
    <w:name w:val="footer"/>
    <w:basedOn w:val="Normal"/>
    <w:link w:val="FooterChar"/>
    <w:uiPriority w:val="99"/>
    <w:unhideWhenUsed/>
    <w:rsid w:val="00E85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asb.org/meetings/iaasb-conference-call-april-26-201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aasb.org/meetings/iaasb-conference-call-october-29-20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22159-EEA9-43E1-841B-C03A92C7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Klonaridis</dc:creator>
  <cp:keywords/>
  <dc:description/>
  <cp:lastModifiedBy>Vijyata  Kirpalani</cp:lastModifiedBy>
  <cp:revision>8</cp:revision>
  <dcterms:created xsi:type="dcterms:W3CDTF">2016-06-17T15:54:00Z</dcterms:created>
  <dcterms:modified xsi:type="dcterms:W3CDTF">2016-06-17T18:30:00Z</dcterms:modified>
</cp:coreProperties>
</file>